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28B52" w14:textId="1EFFAB3E" w:rsidR="009214A5" w:rsidRPr="009214A5" w:rsidRDefault="009214A5" w:rsidP="009214A5">
      <w:pPr>
        <w:pStyle w:val="Note"/>
      </w:pPr>
      <w:r w:rsidRPr="009214A5">
        <w:t>READ THIS FIRST</w:t>
      </w:r>
    </w:p>
    <w:p w14:paraId="3EB76C01" w14:textId="77777777" w:rsidR="009214A5" w:rsidRPr="009214A5" w:rsidRDefault="009214A5" w:rsidP="009214A5">
      <w:pPr>
        <w:pStyle w:val="Note"/>
      </w:pPr>
      <w:r w:rsidRPr="009214A5">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1DB74A71" w14:textId="77777777" w:rsidR="009214A5" w:rsidRPr="009214A5" w:rsidRDefault="009214A5" w:rsidP="009214A5">
      <w:pPr>
        <w:pStyle w:val="Note"/>
      </w:pPr>
      <w:r w:rsidRPr="009214A5">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1BAF8FFE" w14:textId="77777777" w:rsidR="009214A5" w:rsidRPr="009214A5" w:rsidRDefault="009214A5" w:rsidP="009214A5">
      <w:pPr>
        <w:pStyle w:val="Note"/>
      </w:pPr>
      <w:r w:rsidRPr="009214A5">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3933CCEE" w14:textId="77777777" w:rsidR="00EA6317" w:rsidRPr="0027345A" w:rsidRDefault="00EA6317" w:rsidP="0027345A">
      <w:pPr>
        <w:pStyle w:val="NumberedMaterial"/>
        <w:rPr>
          <w:u w:val="single"/>
        </w:rPr>
      </w:pPr>
      <w:r w:rsidRPr="0027345A">
        <w:rPr>
          <w:u w:val="single"/>
        </w:rPr>
        <w:t>GENERAL</w:t>
      </w:r>
    </w:p>
    <w:p w14:paraId="13498F25" w14:textId="77777777" w:rsidR="00EA6317" w:rsidRPr="009214A5" w:rsidRDefault="00EA6317" w:rsidP="0027345A">
      <w:pPr>
        <w:pStyle w:val="NumberedMaterial"/>
        <w:numPr>
          <w:ilvl w:val="1"/>
          <w:numId w:val="3"/>
        </w:numPr>
      </w:pPr>
      <w:r w:rsidRPr="009214A5">
        <w:t>SUMMARY</w:t>
      </w:r>
      <w:r w:rsidR="00B97D45">
        <w:t xml:space="preserve"> OF WORK</w:t>
      </w:r>
    </w:p>
    <w:p w14:paraId="08053944" w14:textId="139DB22A" w:rsidR="00EA6317" w:rsidRPr="009214A5" w:rsidRDefault="00EA6317" w:rsidP="0027345A">
      <w:pPr>
        <w:pStyle w:val="NumberedMaterial"/>
        <w:numPr>
          <w:ilvl w:val="2"/>
          <w:numId w:val="3"/>
        </w:numPr>
      </w:pPr>
      <w:r w:rsidRPr="009214A5">
        <w:t xml:space="preserve">The extent and location of the “Hardware” </w:t>
      </w:r>
      <w:r w:rsidR="00984F9C">
        <w:t>Work</w:t>
      </w:r>
      <w:r w:rsidRPr="009214A5">
        <w:t xml:space="preserve"> is indicated </w:t>
      </w:r>
      <w:r w:rsidR="00B02D72">
        <w:t>in the Contract Documents</w:t>
      </w:r>
      <w:r w:rsidRPr="009214A5">
        <w:t xml:space="preserve">. The </w:t>
      </w:r>
      <w:r w:rsidR="00984F9C">
        <w:t>Work</w:t>
      </w:r>
      <w:r w:rsidRPr="009214A5">
        <w:t xml:space="preserve"> includes providing all necessary architectural hardware and specialty items for the proper operation, </w:t>
      </w:r>
      <w:r w:rsidR="00937B05" w:rsidRPr="009214A5">
        <w:t>fastening</w:t>
      </w:r>
      <w:ins w:id="1" w:author="Hingle, Joanna" w:date="2022-06-01T22:12:00Z">
        <w:r w:rsidR="00937B05" w:rsidRPr="009214A5">
          <w:t>,</w:t>
        </w:r>
      </w:ins>
      <w:r w:rsidRPr="009214A5">
        <w:t xml:space="preserve"> and locking of doors or other movable closures.</w:t>
      </w:r>
    </w:p>
    <w:p w14:paraId="78774E10" w14:textId="77777777" w:rsidR="00EA6317" w:rsidRPr="009214A5" w:rsidRDefault="00EA6317" w:rsidP="0027345A">
      <w:pPr>
        <w:pStyle w:val="NumberedMaterial"/>
        <w:numPr>
          <w:ilvl w:val="3"/>
          <w:numId w:val="1"/>
        </w:numPr>
        <w:rPr>
          <w:del w:id="2" w:author="Hingle, Joanna" w:date="2022-06-01T22:12:00Z"/>
        </w:rPr>
      </w:pPr>
      <w:del w:id="3" w:author="Hingle, Joanna" w:date="2022-06-01T22:12:00Z">
        <w:r w:rsidRPr="009214A5">
          <w:delText>Items to be furnished only.</w:delText>
        </w:r>
      </w:del>
    </w:p>
    <w:p w14:paraId="13FAB4D3" w14:textId="77777777" w:rsidR="00EA6317" w:rsidRPr="009214A5" w:rsidRDefault="00EA6317" w:rsidP="0027345A">
      <w:pPr>
        <w:pStyle w:val="NumberedMaterial"/>
        <w:numPr>
          <w:ilvl w:val="3"/>
          <w:numId w:val="1"/>
        </w:numPr>
        <w:rPr>
          <w:del w:id="4" w:author="Hingle, Joanna" w:date="2022-06-01T22:12:00Z"/>
        </w:rPr>
      </w:pPr>
      <w:del w:id="5" w:author="Hingle, Joanna" w:date="2022-06-01T22:12:00Z">
        <w:r w:rsidRPr="009214A5">
          <w:delText>Items to be installed only.</w:delText>
        </w:r>
      </w:del>
    </w:p>
    <w:p w14:paraId="792E810F" w14:textId="77777777" w:rsidR="0090599A" w:rsidRDefault="0090599A" w:rsidP="0027345A">
      <w:pPr>
        <w:pStyle w:val="NumberedMaterial"/>
        <w:numPr>
          <w:ilvl w:val="1"/>
          <w:numId w:val="3"/>
        </w:numPr>
      </w:pPr>
      <w:r>
        <w:t>GOVERNING CODES, STANDARDS, AND REFERENCES</w:t>
      </w:r>
    </w:p>
    <w:p w14:paraId="081A0EB8" w14:textId="77777777" w:rsidR="00B97D45" w:rsidRDefault="00B97D45" w:rsidP="0027345A">
      <w:pPr>
        <w:pStyle w:val="NumberedMaterial"/>
        <w:numPr>
          <w:ilvl w:val="2"/>
          <w:numId w:val="3"/>
        </w:numPr>
      </w:pPr>
      <w:r>
        <w:t xml:space="preserve">None. </w:t>
      </w:r>
    </w:p>
    <w:p w14:paraId="6AB35C78" w14:textId="77777777" w:rsidR="00EA6317" w:rsidRPr="009214A5" w:rsidRDefault="00EA6317" w:rsidP="0027345A">
      <w:pPr>
        <w:pStyle w:val="NumberedMaterial"/>
        <w:numPr>
          <w:ilvl w:val="1"/>
          <w:numId w:val="3"/>
        </w:numPr>
      </w:pPr>
      <w:r w:rsidRPr="009214A5">
        <w:t>SUBMITTALS</w:t>
      </w:r>
    </w:p>
    <w:p w14:paraId="7DEF4733" w14:textId="77777777" w:rsidR="009B621E" w:rsidRDefault="00B97D45" w:rsidP="0027345A">
      <w:pPr>
        <w:pStyle w:val="NumberedMaterial"/>
        <w:numPr>
          <w:ilvl w:val="2"/>
          <w:numId w:val="3"/>
        </w:numPr>
      </w:pPr>
      <w:r>
        <w:t>Submit material data in accordance with Section 01 33 00</w:t>
      </w:r>
      <w:r w:rsidR="009B621E">
        <w:t xml:space="preserve"> - </w:t>
      </w:r>
      <w:r>
        <w:t>Submittals.</w:t>
      </w:r>
      <w:r w:rsidR="007D6BAF">
        <w:t xml:space="preserve"> </w:t>
      </w:r>
      <w:r>
        <w:t>Furnish manufacturers’ technical literature, standard details, product specifications, and installation instructions for all products.</w:t>
      </w:r>
      <w:r w:rsidR="007D6BAF">
        <w:t xml:space="preserve"> </w:t>
      </w:r>
    </w:p>
    <w:p w14:paraId="5F8B6709" w14:textId="77777777" w:rsidR="00B97D45" w:rsidRDefault="009B621E" w:rsidP="0027345A">
      <w:pPr>
        <w:pStyle w:val="NumberedMaterial"/>
        <w:numPr>
          <w:ilvl w:val="2"/>
          <w:numId w:val="3"/>
        </w:numPr>
      </w:pPr>
      <w:r w:rsidRPr="009B621E">
        <w:t>Submittals shall include the following:</w:t>
      </w:r>
    </w:p>
    <w:p w14:paraId="01FCB9B0" w14:textId="77777777" w:rsidR="00B97D45" w:rsidRDefault="00EA6317" w:rsidP="0027345A">
      <w:pPr>
        <w:pStyle w:val="NumberedMaterial"/>
        <w:numPr>
          <w:ilvl w:val="3"/>
          <w:numId w:val="3"/>
        </w:numPr>
      </w:pPr>
      <w:r w:rsidRPr="009214A5">
        <w:t>Samples: If requested by the</w:t>
      </w:r>
      <w:r w:rsidR="004A5383">
        <w:t xml:space="preserve"> </w:t>
      </w:r>
      <w:r w:rsidRPr="009214A5">
        <w:t xml:space="preserve">Engineer, submit one sample of each exposed hardware category, finished as required, and tagged with full description for coordination with the hardware schedule. </w:t>
      </w:r>
    </w:p>
    <w:p w14:paraId="576C3A40" w14:textId="4933B5AB" w:rsidR="00EA6317" w:rsidRPr="009214A5" w:rsidRDefault="00EA6317" w:rsidP="0027345A">
      <w:pPr>
        <w:pStyle w:val="NumberedMaterial"/>
        <w:numPr>
          <w:ilvl w:val="3"/>
          <w:numId w:val="3"/>
        </w:numPr>
      </w:pPr>
      <w:r w:rsidRPr="009214A5">
        <w:t xml:space="preserve">Samples will be reviewed by the </w:t>
      </w:r>
      <w:del w:id="6" w:author="Hingle, Joanna" w:date="2022-06-01T22:12:00Z">
        <w:r w:rsidRPr="009214A5">
          <w:delText>Architect</w:delText>
        </w:r>
        <w:r w:rsidR="004A5CB8">
          <w:delText xml:space="preserve"> and</w:delText>
        </w:r>
      </w:del>
      <w:ins w:id="7" w:author="Hingle, Joanna" w:date="2022-06-01T22:12:00Z">
        <w:r w:rsidR="007945BE">
          <w:t xml:space="preserve">Engineer </w:t>
        </w:r>
        <w:r w:rsidR="00B51F4A">
          <w:t>in coordination with</w:t>
        </w:r>
      </w:ins>
      <w:r w:rsidR="00B51F4A">
        <w:t xml:space="preserve"> </w:t>
      </w:r>
      <w:r w:rsidR="004A5CB8">
        <w:t>the Port Lock Shops</w:t>
      </w:r>
      <w:r w:rsidRPr="009214A5">
        <w:t>, for design and finish only; compliance with other requirements is the responsibility of the Contractor</w:t>
      </w:r>
      <w:r w:rsidR="004A5CB8">
        <w:t>, the compliance shall be detailed on the submittal</w:t>
      </w:r>
      <w:r w:rsidRPr="009214A5">
        <w:t xml:space="preserve">. </w:t>
      </w:r>
      <w:del w:id="8" w:author="Hingle, Joanna" w:date="2022-06-01T22:12:00Z">
        <w:r w:rsidRPr="009214A5">
          <w:delText>Units</w:delText>
        </w:r>
      </w:del>
      <w:ins w:id="9" w:author="Hingle, Joanna" w:date="2022-06-01T22:12:00Z">
        <w:r w:rsidR="0068560F">
          <w:t>Sample u</w:t>
        </w:r>
        <w:r w:rsidRPr="009214A5">
          <w:t>nits</w:t>
        </w:r>
      </w:ins>
      <w:r w:rsidRPr="009214A5">
        <w:t xml:space="preserve"> which are acceptable and remain undamaged through submittal may be used on the project.</w:t>
      </w:r>
      <w:r w:rsidR="007D6BAF">
        <w:t xml:space="preserve"> </w:t>
      </w:r>
    </w:p>
    <w:p w14:paraId="6E03949F" w14:textId="5FCD3736" w:rsidR="00EA6317" w:rsidRPr="009214A5" w:rsidRDefault="00EA6317" w:rsidP="0027345A">
      <w:pPr>
        <w:pStyle w:val="NumberedMaterial"/>
        <w:numPr>
          <w:ilvl w:val="3"/>
          <w:numId w:val="3"/>
        </w:numPr>
      </w:pPr>
      <w:r w:rsidRPr="009214A5">
        <w:t xml:space="preserve">Manufacturer’s Data: Submit </w:t>
      </w:r>
      <w:del w:id="10" w:author="Hingle, Joanna" w:date="2022-06-01T22:12:00Z">
        <w:r w:rsidRPr="009214A5">
          <w:delText xml:space="preserve">five copies of </w:delText>
        </w:r>
      </w:del>
      <w:r w:rsidRPr="009214A5">
        <w:t>manufacturer’s data for each item of finish hardware.</w:t>
      </w:r>
    </w:p>
    <w:p w14:paraId="5ECC0781" w14:textId="77777777" w:rsidR="00EA6317" w:rsidRPr="009214A5" w:rsidRDefault="00EA6317" w:rsidP="0027345A">
      <w:pPr>
        <w:pStyle w:val="NumberedMaterial"/>
        <w:numPr>
          <w:ilvl w:val="3"/>
          <w:numId w:val="1"/>
        </w:numPr>
        <w:rPr>
          <w:del w:id="11" w:author="Hingle, Joanna" w:date="2022-06-01T22:12:00Z"/>
        </w:rPr>
      </w:pPr>
      <w:del w:id="12" w:author="Hingle, Joanna" w:date="2022-06-01T22:12:00Z">
        <w:r w:rsidRPr="009214A5">
          <w:delText>Hardware Schedule:</w:delText>
        </w:r>
      </w:del>
    </w:p>
    <w:p w14:paraId="1A6993C5" w14:textId="60737487" w:rsidR="00EA6317" w:rsidRPr="009214A5" w:rsidRDefault="00EA6317" w:rsidP="0027345A">
      <w:pPr>
        <w:pStyle w:val="NumberedMaterial"/>
        <w:numPr>
          <w:ilvl w:val="3"/>
          <w:numId w:val="3"/>
        </w:numPr>
        <w:rPr>
          <w:ins w:id="13" w:author="Hingle, Joanna" w:date="2022-06-01T22:12:00Z"/>
        </w:rPr>
      </w:pPr>
      <w:ins w:id="14" w:author="Hingle, Joanna" w:date="2022-06-01T22:12:00Z">
        <w:r w:rsidRPr="009214A5">
          <w:t>Hardware Schedule</w:t>
        </w:r>
        <w:r w:rsidR="003A1933">
          <w:t xml:space="preserve"> including </w:t>
        </w:r>
        <w:r w:rsidR="00F00AE3">
          <w:t>locks for access panels</w:t>
        </w:r>
        <w:r w:rsidR="00F454C9">
          <w:t xml:space="preserve">, </w:t>
        </w:r>
        <w:r w:rsidR="002C520B">
          <w:t>mechanical</w:t>
        </w:r>
        <w:r w:rsidR="00FA3ED8">
          <w:t xml:space="preserve"> </w:t>
        </w:r>
        <w:r w:rsidR="007E4839">
          <w:t xml:space="preserve">enclosures, </w:t>
        </w:r>
        <w:r w:rsidR="00F454C9">
          <w:t xml:space="preserve">electrical </w:t>
        </w:r>
        <w:r w:rsidR="00491478">
          <w:t>enclosure</w:t>
        </w:r>
        <w:r w:rsidR="007E4839">
          <w:t>s</w:t>
        </w:r>
        <w:r w:rsidR="00781D2B">
          <w:t>,</w:t>
        </w:r>
        <w:r w:rsidR="00F454C9">
          <w:t xml:space="preserve"> and restroom accessories</w:t>
        </w:r>
        <w:r w:rsidRPr="009214A5" w:rsidDel="00FA3ED8">
          <w:t>:</w:t>
        </w:r>
      </w:ins>
    </w:p>
    <w:p w14:paraId="5F56B7B8" w14:textId="6AD9C042" w:rsidR="00EA6317" w:rsidRPr="009214A5" w:rsidRDefault="00EA6317" w:rsidP="0027345A">
      <w:pPr>
        <w:pStyle w:val="NumberedMaterial"/>
        <w:numPr>
          <w:ilvl w:val="4"/>
          <w:numId w:val="3"/>
        </w:numPr>
      </w:pPr>
      <w:r w:rsidRPr="009214A5">
        <w:t xml:space="preserve">At the earliest possible date, submit </w:t>
      </w:r>
      <w:del w:id="15" w:author="Hingle, Joanna" w:date="2022-06-01T22:12:00Z">
        <w:r w:rsidRPr="009214A5">
          <w:delText xml:space="preserve">six copies of </w:delText>
        </w:r>
      </w:del>
      <w:r w:rsidRPr="009214A5">
        <w:t xml:space="preserve">the Finish Hardware schedule and </w:t>
      </w:r>
      <w:del w:id="16" w:author="Hingle, Joanna" w:date="2022-06-01T22:12:00Z">
        <w:r w:rsidRPr="009214A5">
          <w:delText xml:space="preserve">six copies of </w:delText>
        </w:r>
      </w:del>
      <w:r w:rsidRPr="009214A5">
        <w:t>catalog cuts of each item scheduled. Approval of the Hardware schedule does not relieve the Contractor of the responsibility to fulfill the project requirements in accordance with the contract documents.</w:t>
      </w:r>
    </w:p>
    <w:p w14:paraId="1CD2EECE" w14:textId="77777777" w:rsidR="00EA6317" w:rsidRPr="009214A5" w:rsidRDefault="00EA6317" w:rsidP="0027345A">
      <w:pPr>
        <w:pStyle w:val="NumberedMaterial"/>
        <w:numPr>
          <w:ilvl w:val="4"/>
          <w:numId w:val="3"/>
        </w:numPr>
      </w:pPr>
      <w:r w:rsidRPr="009214A5">
        <w:t>The submitted Finish Hardware Schedule shall indicate the complete designation of every item required for each door or opening. List each opening individually. Each heading shall also indicate opening location, hardware group number, door and frame material, type and size, fire rating, handing, and degree of opening. A cross reference for any abbreviations or symbols used shall be included. Schedules in coded or horizontal format are unacceptable. Submittals not conforming to the above requirements will be returned without review, for re-submittal. Delays due to return of non-conforming submittals are the responsibility of the Supplier and General Contractor.</w:t>
      </w:r>
    </w:p>
    <w:p w14:paraId="632009F5" w14:textId="77777777" w:rsidR="00EA6317" w:rsidRDefault="00314744" w:rsidP="007D6BAF">
      <w:pPr>
        <w:pStyle w:val="NumberedMaterial"/>
        <w:numPr>
          <w:ilvl w:val="4"/>
          <w:numId w:val="3"/>
        </w:numPr>
      </w:pPr>
      <w:r w:rsidRPr="00314744">
        <w:t xml:space="preserve">A Key Schedule and index shall be included in the submittals indicating the locking function of each Opening for the use in </w:t>
      </w:r>
      <w:r w:rsidR="003248B3">
        <w:t xml:space="preserve">the </w:t>
      </w:r>
      <w:r w:rsidRPr="00314744">
        <w:t>development of Keying System</w:t>
      </w:r>
      <w:r w:rsidR="0066392D">
        <w:t>.</w:t>
      </w:r>
    </w:p>
    <w:p w14:paraId="5F2AF3E3" w14:textId="42132810" w:rsidR="0066392D" w:rsidRPr="009214A5" w:rsidRDefault="0066392D" w:rsidP="0066392D">
      <w:pPr>
        <w:pStyle w:val="NumberedMaterial"/>
        <w:numPr>
          <w:ilvl w:val="4"/>
          <w:numId w:val="3"/>
        </w:numPr>
      </w:pPr>
      <w:r w:rsidRPr="009214A5">
        <w:t xml:space="preserve">After the schedules have been approved by the Engineer, </w:t>
      </w:r>
      <w:r w:rsidR="00571E20" w:rsidRPr="00DD3AC4">
        <w:t>submit the corrected schedules</w:t>
      </w:r>
      <w:del w:id="17" w:author="Hingle, Joanna" w:date="2022-06-01T22:12:00Z">
        <w:r w:rsidRPr="009214A5">
          <w:delText>. One additional copy plus</w:delText>
        </w:r>
      </w:del>
      <w:ins w:id="18" w:author="Hingle, Joanna" w:date="2022-06-01T22:12:00Z">
        <w:r w:rsidR="00571E20" w:rsidRPr="00DD3AC4">
          <w:t>, with</w:t>
        </w:r>
      </w:ins>
      <w:r w:rsidR="00571E20" w:rsidRPr="00DD3AC4">
        <w:t xml:space="preserve"> catalog cuts of each item and installation and maintenance instructions </w:t>
      </w:r>
      <w:del w:id="19" w:author="Hingle, Joanna" w:date="2022-06-01T22:12:00Z">
        <w:r w:rsidRPr="009214A5">
          <w:delText>shall be sent</w:delText>
        </w:r>
        <w:r>
          <w:delText xml:space="preserve"> to</w:delText>
        </w:r>
      </w:del>
      <w:ins w:id="20" w:author="Hingle, Joanna" w:date="2022-06-01T22:12:00Z">
        <w:r w:rsidR="00571E20" w:rsidRPr="00DD3AC4">
          <w:t>for inclusion in</w:t>
        </w:r>
      </w:ins>
      <w:r w:rsidR="00571E20" w:rsidRPr="00DD3AC4">
        <w:t xml:space="preserve"> the </w:t>
      </w:r>
      <w:del w:id="21" w:author="Hingle, Joanna" w:date="2022-06-01T22:12:00Z">
        <w:r>
          <w:delText>Port Lock Shops</w:delText>
        </w:r>
        <w:r w:rsidRPr="009214A5">
          <w:delText>.</w:delText>
        </w:r>
      </w:del>
      <w:ins w:id="22" w:author="Hingle, Joanna" w:date="2022-06-01T22:12:00Z">
        <w:r w:rsidR="00571E20" w:rsidRPr="00DD3AC4">
          <w:t>O&amp;M Manual.</w:t>
        </w:r>
        <w:r w:rsidR="00C47BAF" w:rsidRPr="00DD3AC4">
          <w:t xml:space="preserve"> </w:t>
        </w:r>
        <w:r w:rsidR="002612B5">
          <w:t>S</w:t>
        </w:r>
        <w:r w:rsidRPr="009214A5" w:rsidDel="00571E20">
          <w:t>ubmit the corrected schedules</w:t>
        </w:r>
        <w:r w:rsidRPr="009214A5" w:rsidDel="00DF09C8">
          <w:t xml:space="preserve">. </w:t>
        </w:r>
      </w:ins>
    </w:p>
    <w:p w14:paraId="0DDB3D49" w14:textId="77777777" w:rsidR="00EA6317" w:rsidRPr="009214A5" w:rsidRDefault="00EA6317" w:rsidP="0027345A">
      <w:pPr>
        <w:pStyle w:val="NumberedMaterial"/>
        <w:numPr>
          <w:ilvl w:val="3"/>
          <w:numId w:val="3"/>
        </w:numPr>
      </w:pPr>
      <w:r w:rsidRPr="009214A5">
        <w:t xml:space="preserve">Templates: Furnish hardware templates for each fabricator of doors, frames, and other </w:t>
      </w:r>
      <w:r w:rsidR="00984F9C">
        <w:t>Work</w:t>
      </w:r>
      <w:r w:rsidRPr="009214A5">
        <w:t xml:space="preserve"> to be factory prepared for the installation of hardware. Upon request, check the shop drawings of such other </w:t>
      </w:r>
      <w:r w:rsidR="00984F9C">
        <w:t>Work</w:t>
      </w:r>
      <w:r w:rsidRPr="009214A5">
        <w:t xml:space="preserve"> to confirm that provisions will be made for the proper installation of hardware.</w:t>
      </w:r>
    </w:p>
    <w:p w14:paraId="2ECAC9A0" w14:textId="77777777" w:rsidR="00B97D45" w:rsidRPr="009214A5" w:rsidRDefault="00B97D45" w:rsidP="0027345A">
      <w:pPr>
        <w:pStyle w:val="NumberedMaterial"/>
        <w:numPr>
          <w:ilvl w:val="1"/>
          <w:numId w:val="3"/>
        </w:numPr>
      </w:pPr>
      <w:r w:rsidRPr="009214A5">
        <w:t>QUALITY ASSURANCE</w:t>
      </w:r>
    </w:p>
    <w:p w14:paraId="34A5CA21" w14:textId="62A431A9" w:rsidR="00B97D45" w:rsidRPr="009214A5" w:rsidRDefault="00B97D45" w:rsidP="0027345A">
      <w:pPr>
        <w:pStyle w:val="NumberedMaterial"/>
        <w:numPr>
          <w:ilvl w:val="2"/>
          <w:numId w:val="3"/>
        </w:numPr>
      </w:pPr>
      <w:r w:rsidRPr="009214A5">
        <w:t xml:space="preserve">Supplier: Finish hardware shall be supplied by a recognized builders’ hardware supplier </w:t>
      </w:r>
      <w:del w:id="23" w:author="Hingle, Joanna" w:date="2022-06-01T22:12:00Z">
        <w:r>
          <w:delText>approved</w:delText>
        </w:r>
      </w:del>
      <w:ins w:id="24" w:author="Hingle, Joanna" w:date="2022-06-01T22:12:00Z">
        <w:r w:rsidR="000E23AD">
          <w:t>accepted</w:t>
        </w:r>
      </w:ins>
      <w:r w:rsidR="000E23AD">
        <w:t xml:space="preserve"> </w:t>
      </w:r>
      <w:r>
        <w:t xml:space="preserve">by the </w:t>
      </w:r>
      <w:ins w:id="25" w:author="Hingle, Joanna" w:date="2022-06-01T22:12:00Z">
        <w:r w:rsidR="007F2C4A">
          <w:t xml:space="preserve">Engineer in coordination with </w:t>
        </w:r>
      </w:ins>
      <w:r>
        <w:t xml:space="preserve">Port Lock </w:t>
      </w:r>
      <w:del w:id="26" w:author="Hingle, Joanna" w:date="2022-06-01T22:12:00Z">
        <w:r>
          <w:delText xml:space="preserve">Shops </w:delText>
        </w:r>
        <w:r w:rsidRPr="009214A5">
          <w:delText>who has been</w:delText>
        </w:r>
      </w:del>
      <w:ins w:id="27" w:author="Hingle, Joanna" w:date="2022-06-01T22:12:00Z">
        <w:r>
          <w:t>Shop</w:t>
        </w:r>
        <w:r w:rsidR="00D42B26">
          <w:t>.</w:t>
        </w:r>
        <w:r>
          <w:t xml:space="preserve"> </w:t>
        </w:r>
        <w:r w:rsidR="004D1D8E">
          <w:t xml:space="preserve">The suppliers shall have </w:t>
        </w:r>
        <w:r w:rsidR="00B77125">
          <w:t xml:space="preserve">not less than two years of </w:t>
        </w:r>
        <w:r w:rsidR="00AB37B9">
          <w:t>experience</w:t>
        </w:r>
      </w:ins>
      <w:r w:rsidR="00AB37B9">
        <w:t xml:space="preserve"> </w:t>
      </w:r>
      <w:r w:rsidRPr="009214A5">
        <w:t>furnishing hardware in the same area as the project</w:t>
      </w:r>
      <w:del w:id="28" w:author="Hingle, Joanna" w:date="2022-06-01T22:12:00Z">
        <w:r w:rsidRPr="009214A5">
          <w:delText xml:space="preserve"> for a period of not less than two years.</w:delText>
        </w:r>
      </w:del>
      <w:ins w:id="29" w:author="Hingle, Joanna" w:date="2022-06-01T22:12:00Z">
        <w:r w:rsidRPr="009214A5">
          <w:t>.</w:t>
        </w:r>
      </w:ins>
      <w:r w:rsidRPr="009214A5">
        <w:t xml:space="preserve"> They shall be a factory authorized distributor of the </w:t>
      </w:r>
      <w:del w:id="30" w:author="Hingle, Joanna" w:date="2022-06-01T22:12:00Z">
        <w:r w:rsidRPr="009214A5">
          <w:delText>Exit Devices, Locksets</w:delText>
        </w:r>
      </w:del>
      <w:ins w:id="31" w:author="Hingle, Joanna" w:date="2022-06-01T22:12:00Z">
        <w:r w:rsidR="000A6134">
          <w:t>exit devices</w:t>
        </w:r>
        <w:r w:rsidRPr="009214A5">
          <w:t xml:space="preserve">, </w:t>
        </w:r>
        <w:r w:rsidR="000A6134">
          <w:t>l</w:t>
        </w:r>
        <w:r w:rsidR="000A6134" w:rsidRPr="009214A5">
          <w:t>ocksets</w:t>
        </w:r>
      </w:ins>
      <w:r w:rsidRPr="009214A5">
        <w:t xml:space="preserve">, and </w:t>
      </w:r>
      <w:del w:id="32" w:author="Hingle, Joanna" w:date="2022-06-01T22:12:00Z">
        <w:r w:rsidRPr="009214A5">
          <w:delText>Door Closers</w:delText>
        </w:r>
      </w:del>
      <w:ins w:id="33" w:author="Hingle, Joanna" w:date="2022-06-01T22:12:00Z">
        <w:r w:rsidR="000A6134">
          <w:t>d</w:t>
        </w:r>
        <w:r w:rsidR="000A6134" w:rsidRPr="009214A5">
          <w:t xml:space="preserve">oor </w:t>
        </w:r>
        <w:r w:rsidR="000A6134">
          <w:t>c</w:t>
        </w:r>
        <w:r w:rsidR="000A6134" w:rsidRPr="009214A5">
          <w:t>losers</w:t>
        </w:r>
      </w:ins>
      <w:r w:rsidRPr="009214A5">
        <w:t xml:space="preserve">. The supplier’s organization shall include a member of the American Society of Architectural Hardware Consultants who is available </w:t>
      </w:r>
      <w:del w:id="34" w:author="Hingle, Joanna" w:date="2022-06-01T22:12:00Z">
        <w:r w:rsidRPr="009214A5">
          <w:delText>at all reasonable times</w:delText>
        </w:r>
      </w:del>
      <w:ins w:id="35" w:author="Hingle, Joanna" w:date="2022-06-01T22:12:00Z">
        <w:r w:rsidR="000E23AD">
          <w:t>within two working days</w:t>
        </w:r>
      </w:ins>
      <w:r w:rsidRPr="009214A5" w:rsidDel="00B80EC6">
        <w:t xml:space="preserve"> </w:t>
      </w:r>
      <w:r w:rsidRPr="009214A5">
        <w:t xml:space="preserve">during the course of the </w:t>
      </w:r>
      <w:r w:rsidR="00984F9C">
        <w:t>Work</w:t>
      </w:r>
      <w:r w:rsidRPr="009214A5">
        <w:t xml:space="preserve"> to meet with the Port of Seattle </w:t>
      </w:r>
      <w:ins w:id="36" w:author="Hingle, Joanna" w:date="2022-06-01T22:12:00Z">
        <w:r w:rsidR="007F2C4A">
          <w:t>an</w:t>
        </w:r>
        <w:r w:rsidR="00070AC9">
          <w:t>d/</w:t>
        </w:r>
      </w:ins>
      <w:r w:rsidRPr="009214A5">
        <w:t>or Contractor for project hardware consultation.</w:t>
      </w:r>
    </w:p>
    <w:p w14:paraId="57482702" w14:textId="50120CBD" w:rsidR="00B97D45" w:rsidRPr="009214A5" w:rsidRDefault="00B97D45" w:rsidP="0027345A">
      <w:pPr>
        <w:pStyle w:val="NumberedMaterial"/>
        <w:numPr>
          <w:ilvl w:val="2"/>
          <w:numId w:val="3"/>
        </w:numPr>
      </w:pPr>
      <w:r w:rsidRPr="009214A5">
        <w:t xml:space="preserve">Installer: Finish hardware shall be installed only by experienced </w:t>
      </w:r>
      <w:del w:id="37" w:author="Hingle, Joanna" w:date="2022-06-01T22:12:00Z">
        <w:r w:rsidRPr="009214A5">
          <w:delText>tradesmen in compliance with trade union jurisdictions</w:delText>
        </w:r>
      </w:del>
      <w:ins w:id="38" w:author="Hingle, Joanna" w:date="2022-06-01T22:12:00Z">
        <w:r w:rsidR="003E54AF" w:rsidRPr="009214A5">
          <w:t>trades</w:t>
        </w:r>
        <w:r w:rsidR="003E54AF">
          <w:t xml:space="preserve"> people</w:t>
        </w:r>
      </w:ins>
      <w:r w:rsidRPr="009214A5">
        <w:t>, either at the door and frame fabrication plant or at the project site.</w:t>
      </w:r>
    </w:p>
    <w:p w14:paraId="060D5B76" w14:textId="77777777" w:rsidR="00B97D45" w:rsidRPr="009214A5" w:rsidRDefault="00B97D45" w:rsidP="0027345A">
      <w:pPr>
        <w:pStyle w:val="NumberedMaterial"/>
        <w:numPr>
          <w:ilvl w:val="2"/>
          <w:numId w:val="3"/>
        </w:numPr>
      </w:pPr>
      <w:r w:rsidRPr="009214A5">
        <w:t>Codes:</w:t>
      </w:r>
    </w:p>
    <w:p w14:paraId="497A6847" w14:textId="5F7FA186" w:rsidR="00B97D45" w:rsidRPr="009214A5" w:rsidRDefault="00B97D45" w:rsidP="0027345A">
      <w:pPr>
        <w:pStyle w:val="NumberedMaterial"/>
        <w:numPr>
          <w:ilvl w:val="3"/>
          <w:numId w:val="3"/>
        </w:numPr>
      </w:pPr>
      <w:r w:rsidRPr="009214A5">
        <w:t>All finish hardware shall comply with applicable local and</w:t>
      </w:r>
      <w:del w:id="39" w:author="Hingle, Joanna" w:date="2022-06-01T22:12:00Z">
        <w:r w:rsidRPr="009214A5">
          <w:delText>/or</w:delText>
        </w:r>
      </w:del>
      <w:r w:rsidRPr="009214A5">
        <w:t xml:space="preserve"> state current building codes.</w:t>
      </w:r>
    </w:p>
    <w:p w14:paraId="77FF3E49" w14:textId="301B60DB" w:rsidR="00B97D45" w:rsidRPr="009214A5" w:rsidRDefault="00B97D45" w:rsidP="0027345A">
      <w:pPr>
        <w:pStyle w:val="NumberedMaterial"/>
        <w:numPr>
          <w:ilvl w:val="3"/>
          <w:numId w:val="3"/>
        </w:numPr>
      </w:pPr>
      <w:r w:rsidRPr="009214A5">
        <w:t xml:space="preserve">Hardware for fire-rated openings shall also be in compliance with all fire building codes applicable to the </w:t>
      </w:r>
      <w:del w:id="40" w:author="Hingle, Joanna" w:date="2022-06-01T22:12:00Z">
        <w:r w:rsidRPr="009214A5">
          <w:delText xml:space="preserve">district in which the </w:delText>
        </w:r>
      </w:del>
      <w:r w:rsidRPr="009214A5">
        <w:t>building</w:t>
      </w:r>
      <w:del w:id="41" w:author="Hingle, Joanna" w:date="2022-06-01T22:12:00Z">
        <w:r w:rsidRPr="009214A5">
          <w:delText xml:space="preserve"> is located</w:delText>
        </w:r>
      </w:del>
      <w:r w:rsidRPr="009214A5">
        <w:t>. Provide only hardware which has been tested and listed by “UL” for the types and sizes of doors required, and which complies with the requirements of the door and door frame labels.</w:t>
      </w:r>
    </w:p>
    <w:p w14:paraId="16057633" w14:textId="77777777" w:rsidR="00EA6317" w:rsidRPr="009214A5" w:rsidRDefault="00B97D45" w:rsidP="0027345A">
      <w:pPr>
        <w:pStyle w:val="NumberedMaterial"/>
        <w:numPr>
          <w:ilvl w:val="1"/>
          <w:numId w:val="3"/>
        </w:numPr>
      </w:pPr>
      <w:r>
        <w:t>SPECIAL WARRANTIES</w:t>
      </w:r>
    </w:p>
    <w:p w14:paraId="6A9449C8" w14:textId="255F89D3" w:rsidR="00EA6317" w:rsidRPr="009214A5" w:rsidRDefault="00EA6317" w:rsidP="0027345A">
      <w:pPr>
        <w:pStyle w:val="NumberedMaterial"/>
        <w:numPr>
          <w:ilvl w:val="2"/>
          <w:numId w:val="3"/>
        </w:numPr>
      </w:pPr>
      <w:r w:rsidRPr="009214A5">
        <w:t xml:space="preserve">Finish hardware shall be </w:t>
      </w:r>
      <w:r w:rsidR="003248B3">
        <w:t>warrantied</w:t>
      </w:r>
      <w:r w:rsidR="009B621E" w:rsidRPr="009214A5">
        <w:t xml:space="preserve"> </w:t>
      </w:r>
      <w:r w:rsidRPr="009214A5">
        <w:t xml:space="preserve">against defects in workmanship and operation for a period of one year, backed by a factory </w:t>
      </w:r>
      <w:r w:rsidR="009B621E">
        <w:t>warranty</w:t>
      </w:r>
      <w:r w:rsidR="009B621E" w:rsidRPr="009214A5">
        <w:t xml:space="preserve"> </w:t>
      </w:r>
      <w:r w:rsidRPr="009214A5">
        <w:t xml:space="preserve">of the hardware manufacturer. The following products shall be </w:t>
      </w:r>
      <w:r w:rsidR="003248B3">
        <w:t>warrantied</w:t>
      </w:r>
      <w:r w:rsidR="009B621E" w:rsidRPr="009214A5">
        <w:t xml:space="preserve"> </w:t>
      </w:r>
      <w:r w:rsidRPr="009214A5">
        <w:t xml:space="preserve">for periods beyond </w:t>
      </w:r>
      <w:del w:id="42" w:author="Hingle, Joanna" w:date="2022-06-01T22:12:00Z">
        <w:r w:rsidRPr="009214A5">
          <w:delText>One Year</w:delText>
        </w:r>
      </w:del>
      <w:ins w:id="43" w:author="Hingle, Joanna" w:date="2022-06-01T22:12:00Z">
        <w:r w:rsidR="00E377AB">
          <w:t>o</w:t>
        </w:r>
        <w:r w:rsidRPr="009214A5">
          <w:t xml:space="preserve">ne </w:t>
        </w:r>
        <w:r w:rsidR="00E377AB">
          <w:t>y</w:t>
        </w:r>
        <w:r w:rsidRPr="009214A5">
          <w:t>ear</w:t>
        </w:r>
      </w:ins>
      <w:r w:rsidRPr="009214A5">
        <w:t>:</w:t>
      </w:r>
    </w:p>
    <w:p w14:paraId="55DF73E4" w14:textId="5D373C71" w:rsidR="00EA6317" w:rsidRPr="009214A5" w:rsidRDefault="000524C0" w:rsidP="0027345A">
      <w:pPr>
        <w:pStyle w:val="NumberedMaterial"/>
        <w:numPr>
          <w:ilvl w:val="3"/>
          <w:numId w:val="3"/>
        </w:numPr>
      </w:pPr>
      <w:ins w:id="44" w:author="Hingle, Joanna" w:date="2022-06-01T22:12:00Z">
        <w:r>
          <w:t xml:space="preserve">Door </w:t>
        </w:r>
      </w:ins>
      <w:r w:rsidR="00EA6317" w:rsidRPr="009214A5">
        <w:t xml:space="preserve">Locks - </w:t>
      </w:r>
      <w:del w:id="45" w:author="Hingle, Joanna" w:date="2022-06-01T22:12:00Z">
        <w:r w:rsidR="00EA6317" w:rsidRPr="009214A5">
          <w:delText>Two Years</w:delText>
        </w:r>
      </w:del>
      <w:ins w:id="46" w:author="Hingle, Joanna" w:date="2022-06-01T22:12:00Z">
        <w:r w:rsidR="00224D14">
          <w:t>Lifetime Mechanical</w:t>
        </w:r>
      </w:ins>
    </w:p>
    <w:p w14:paraId="786DE3CA" w14:textId="77777777" w:rsidR="00EA6317" w:rsidRPr="009214A5" w:rsidRDefault="00EA6317" w:rsidP="0027345A">
      <w:pPr>
        <w:pStyle w:val="NumberedMaterial"/>
        <w:numPr>
          <w:ilvl w:val="3"/>
          <w:numId w:val="3"/>
        </w:numPr>
      </w:pPr>
      <w:r w:rsidRPr="009214A5">
        <w:t>Door Closers - Ten Years</w:t>
      </w:r>
    </w:p>
    <w:p w14:paraId="2AC8C727" w14:textId="77777777" w:rsidR="00EA6317" w:rsidRDefault="00EA6317" w:rsidP="0027345A">
      <w:pPr>
        <w:pStyle w:val="NumberedMaterial"/>
        <w:numPr>
          <w:ilvl w:val="3"/>
          <w:numId w:val="3"/>
        </w:numPr>
      </w:pPr>
      <w:r w:rsidRPr="009214A5">
        <w:t>Panic Devices - Three Years</w:t>
      </w:r>
    </w:p>
    <w:p w14:paraId="376E8692" w14:textId="369FCE0E" w:rsidR="00893A74" w:rsidRPr="009214A5" w:rsidRDefault="00893A74" w:rsidP="0027345A">
      <w:pPr>
        <w:pStyle w:val="NumberedMaterial"/>
        <w:numPr>
          <w:ilvl w:val="3"/>
          <w:numId w:val="3"/>
        </w:numPr>
        <w:rPr>
          <w:ins w:id="47" w:author="Hingle, Joanna" w:date="2022-06-01T22:12:00Z"/>
        </w:rPr>
      </w:pPr>
      <w:ins w:id="48" w:author="Hingle, Joanna" w:date="2022-06-01T22:12:00Z">
        <w:r>
          <w:t xml:space="preserve">Power </w:t>
        </w:r>
        <w:r w:rsidR="002F43D2">
          <w:t xml:space="preserve">Openers </w:t>
        </w:r>
        <w:r w:rsidR="00FF7621">
          <w:t>–</w:t>
        </w:r>
        <w:r w:rsidR="002F43D2">
          <w:t xml:space="preserve"> </w:t>
        </w:r>
        <w:r w:rsidR="00FF7621">
          <w:t>Two Years</w:t>
        </w:r>
      </w:ins>
    </w:p>
    <w:p w14:paraId="738CE5ED" w14:textId="18766B8C" w:rsidR="00EA6317" w:rsidRPr="009214A5" w:rsidRDefault="00EA6317" w:rsidP="0027345A">
      <w:pPr>
        <w:pStyle w:val="NumberedMaterial"/>
        <w:numPr>
          <w:ilvl w:val="2"/>
          <w:numId w:val="3"/>
        </w:numPr>
      </w:pPr>
      <w:r w:rsidRPr="009214A5">
        <w:t>No liability shall be assumed by the hardware supplier where faulty operation is due to improper installation or failure to exercise normal maintenance.</w:t>
      </w:r>
    </w:p>
    <w:p w14:paraId="7F5DAF3A" w14:textId="77777777" w:rsidR="00EA6317" w:rsidRPr="009214A5" w:rsidRDefault="00EA6317" w:rsidP="0027345A">
      <w:pPr>
        <w:pStyle w:val="NumberedMaterial"/>
        <w:numPr>
          <w:ilvl w:val="1"/>
          <w:numId w:val="3"/>
        </w:numPr>
      </w:pPr>
      <w:r w:rsidRPr="009214A5">
        <w:t>PRODUCT HANDLING</w:t>
      </w:r>
    </w:p>
    <w:p w14:paraId="48184745" w14:textId="77777777" w:rsidR="00EA6317" w:rsidRPr="009214A5" w:rsidRDefault="00EA6317" w:rsidP="0027345A">
      <w:pPr>
        <w:pStyle w:val="NumberedMaterial"/>
        <w:numPr>
          <w:ilvl w:val="2"/>
          <w:numId w:val="3"/>
        </w:numPr>
      </w:pPr>
      <w:r w:rsidRPr="009214A5">
        <w:t>Packaging:</w:t>
      </w:r>
    </w:p>
    <w:p w14:paraId="6672FE00" w14:textId="77777777" w:rsidR="00EA6317" w:rsidRPr="009214A5" w:rsidRDefault="00EA6317" w:rsidP="0027345A">
      <w:pPr>
        <w:pStyle w:val="NumberedMaterial"/>
        <w:numPr>
          <w:ilvl w:val="3"/>
          <w:numId w:val="3"/>
        </w:numPr>
      </w:pPr>
      <w:r w:rsidRPr="009214A5">
        <w:t>Furnish all finish hardware and specialty items with each unit clearly marked or numbered in accordance with the Hardware Schedule.</w:t>
      </w:r>
    </w:p>
    <w:p w14:paraId="64874154" w14:textId="77777777" w:rsidR="00EA6317" w:rsidRPr="009214A5" w:rsidRDefault="00EA6317" w:rsidP="0027345A">
      <w:pPr>
        <w:pStyle w:val="NumberedMaterial"/>
        <w:numPr>
          <w:ilvl w:val="3"/>
          <w:numId w:val="3"/>
        </w:numPr>
      </w:pPr>
      <w:r w:rsidRPr="009214A5">
        <w:t>Pack each item complete with all necessary pieces and fasteners.</w:t>
      </w:r>
    </w:p>
    <w:p w14:paraId="33E232F8" w14:textId="77777777" w:rsidR="00EA6317" w:rsidRPr="009214A5" w:rsidRDefault="00EA6317" w:rsidP="0027345A">
      <w:pPr>
        <w:pStyle w:val="NumberedMaterial"/>
        <w:numPr>
          <w:ilvl w:val="3"/>
          <w:numId w:val="3"/>
        </w:numPr>
      </w:pPr>
      <w:r w:rsidRPr="009214A5">
        <w:t>Properly wrap and cushion each item to prevent scratches during delivery and storage.</w:t>
      </w:r>
    </w:p>
    <w:p w14:paraId="07CA2CD0" w14:textId="77777777" w:rsidR="00EA6317" w:rsidRPr="009214A5" w:rsidRDefault="00EA6317" w:rsidP="0027345A">
      <w:pPr>
        <w:pStyle w:val="NumberedMaterial"/>
        <w:numPr>
          <w:ilvl w:val="2"/>
          <w:numId w:val="3"/>
        </w:numPr>
      </w:pPr>
      <w:r w:rsidRPr="009214A5">
        <w:t xml:space="preserve">Delivery: Deliver all finish hardware and specialty items to the installers in a timely manner to ensure orderly progress of the total </w:t>
      </w:r>
      <w:r w:rsidR="00984F9C">
        <w:t>Work</w:t>
      </w:r>
      <w:r w:rsidRPr="009214A5">
        <w:t>.</w:t>
      </w:r>
    </w:p>
    <w:p w14:paraId="7225DD6F" w14:textId="77777777" w:rsidR="00EA6317" w:rsidRDefault="00EA6317" w:rsidP="0027345A">
      <w:pPr>
        <w:pStyle w:val="NumberedMaterial"/>
        <w:rPr>
          <w:u w:val="single"/>
        </w:rPr>
      </w:pPr>
      <w:r w:rsidRPr="0027345A">
        <w:rPr>
          <w:u w:val="single"/>
        </w:rPr>
        <w:t>PRODUCTS</w:t>
      </w:r>
    </w:p>
    <w:p w14:paraId="31ACDC2B" w14:textId="2B169E42" w:rsidR="004E2614" w:rsidRDefault="004E2614" w:rsidP="004E2614">
      <w:pPr>
        <w:pStyle w:val="Note"/>
      </w:pPr>
      <w:r>
        <w:t>A.</w:t>
      </w:r>
      <w:r>
        <w:tab/>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r w:rsidR="003777EC">
        <w:t xml:space="preserve">  </w:t>
      </w:r>
      <w:del w:id="49" w:author="Hingle, Joanna" w:date="2022-06-01T22:12:00Z">
        <w:r w:rsidR="003777EC">
          <w:delText>For the airport, the Waiver for Stanley Security Systems (BEST) for brass keyed (non-electronic) locking mechanisms is valid until December 2020.</w:delText>
        </w:r>
      </w:del>
      <w:ins w:id="50" w:author="Hingle, Joanna" w:date="2022-06-01T22:12:00Z">
        <w:r w:rsidR="003777EC">
          <w:t xml:space="preserve">For the airport, the </w:t>
        </w:r>
        <w:r w:rsidR="00CB78DB">
          <w:fldChar w:fldCharType="begin"/>
        </w:r>
        <w:r w:rsidR="00CB78DB">
          <w:instrText xml:space="preserve"> HYPERLINK "https://portseattle.sharepoint.com/sites/cpotracking/Lists/Competition%20Waiver%20Log/Attachments/224/CPO-6%20Competition%20Waiver_Stanley%20Security%20BES</w:instrText>
        </w:r>
        <w:r w:rsidR="00CB78DB">
          <w:instrText xml:space="preserve">T.pdf?web=1" </w:instrText>
        </w:r>
        <w:r w:rsidR="00CB78DB">
          <w:fldChar w:fldCharType="separate"/>
        </w:r>
        <w:r w:rsidR="003777EC" w:rsidRPr="00766CFD">
          <w:rPr>
            <w:rStyle w:val="Hyperlink"/>
          </w:rPr>
          <w:t xml:space="preserve">Waiver for Stanley Security Systems (BEST) for brass keyed (non-electronic) locking mechanisms is valid until </w:t>
        </w:r>
        <w:r w:rsidR="003777EC" w:rsidRPr="00766CFD" w:rsidDel="001B3B1A">
          <w:rPr>
            <w:rStyle w:val="Hyperlink"/>
          </w:rPr>
          <w:t xml:space="preserve">December </w:t>
        </w:r>
        <w:r w:rsidR="00767128">
          <w:rPr>
            <w:rStyle w:val="Hyperlink"/>
          </w:rPr>
          <w:t xml:space="preserve">November 9, </w:t>
        </w:r>
        <w:r w:rsidR="001B3B1A" w:rsidRPr="00766CFD">
          <w:rPr>
            <w:rStyle w:val="Hyperlink"/>
          </w:rPr>
          <w:t>2030</w:t>
        </w:r>
        <w:r w:rsidR="00CB78DB">
          <w:rPr>
            <w:rStyle w:val="Hyperlink"/>
          </w:rPr>
          <w:fldChar w:fldCharType="end"/>
        </w:r>
        <w:r w:rsidR="003777EC">
          <w:t>.</w:t>
        </w:r>
      </w:ins>
    </w:p>
    <w:p w14:paraId="4F872660" w14:textId="77777777" w:rsidR="004E2614" w:rsidRDefault="004E2614" w:rsidP="004E2614">
      <w:pPr>
        <w:pStyle w:val="Note"/>
      </w:pPr>
      <w:r>
        <w:t>B.</w:t>
      </w:r>
      <w:r>
        <w:tab/>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ED81907" w14:textId="77777777" w:rsidR="004E2614" w:rsidRPr="0027345A" w:rsidRDefault="004E2614" w:rsidP="004E2614">
      <w:pPr>
        <w:pStyle w:val="NumberedMaterial"/>
        <w:numPr>
          <w:ilvl w:val="0"/>
          <w:numId w:val="0"/>
        </w:numPr>
        <w:ind w:left="720"/>
        <w:rPr>
          <w:u w:val="single"/>
        </w:rPr>
      </w:pPr>
    </w:p>
    <w:p w14:paraId="1344E774" w14:textId="77777777" w:rsidR="00EA6317" w:rsidRPr="009214A5" w:rsidRDefault="00EA6317" w:rsidP="0027345A">
      <w:pPr>
        <w:pStyle w:val="NumberedMaterial"/>
        <w:numPr>
          <w:ilvl w:val="1"/>
          <w:numId w:val="3"/>
        </w:numPr>
      </w:pPr>
      <w:r w:rsidRPr="009214A5">
        <w:t>GENERAL</w:t>
      </w:r>
    </w:p>
    <w:p w14:paraId="557012AC" w14:textId="77777777" w:rsidR="00DE69C9" w:rsidRDefault="00DE69C9" w:rsidP="0027345A">
      <w:pPr>
        <w:pStyle w:val="NumberedMaterial"/>
        <w:numPr>
          <w:ilvl w:val="2"/>
          <w:numId w:val="3"/>
        </w:numPr>
      </w:pPr>
      <w:r>
        <w:t>Provide hardware capable of 180° door swing.</w:t>
      </w:r>
    </w:p>
    <w:p w14:paraId="2CFE9D57" w14:textId="6CDFE06E" w:rsidR="009E55DB" w:rsidRPr="00767128" w:rsidRDefault="00EA6317">
      <w:pPr>
        <w:pStyle w:val="NumberedMaterial"/>
        <w:numPr>
          <w:ilvl w:val="2"/>
          <w:numId w:val="3"/>
        </w:numPr>
      </w:pPr>
      <w:r w:rsidRPr="009214A5">
        <w:t>Manufacturers: Unless specified otherwise, the numbers listed in the hardware groups are taken from the following manufacturers:</w:t>
      </w:r>
      <w:ins w:id="51" w:author="Hingle, Joanna" w:date="2022-06-01T22:12:00Z">
        <w:r w:rsidR="007F2FBB">
          <w:t xml:space="preserve"> </w:t>
        </w:r>
      </w:ins>
    </w:p>
    <w:tbl>
      <w:tblPr>
        <w:tblW w:w="8215" w:type="dxa"/>
        <w:tblInd w:w="1440" w:type="dxa"/>
        <w:tblBorders>
          <w:top w:val="single" w:sz="4" w:space="0" w:color="auto"/>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1E0" w:firstRow="1" w:lastRow="1" w:firstColumn="1" w:lastColumn="1" w:noHBand="0" w:noVBand="0"/>
        <w:tblPrChange w:id="52" w:author="Hingle, Joanna" w:date="2022-06-01T22:12:00Z">
          <w:tblPr>
            <w:tblW w:w="8215" w:type="dxa"/>
            <w:tblInd w:w="1440" w:type="dxa"/>
            <w:tblBorders>
              <w:top w:val="single" w:sz="4" w:space="0" w:color="auto"/>
              <w:bottom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1E0" w:firstRow="1" w:lastRow="1" w:firstColumn="1" w:lastColumn="1" w:noHBand="0" w:noVBand="0"/>
          </w:tblPr>
        </w:tblPrChange>
      </w:tblPr>
      <w:tblGrid>
        <w:gridCol w:w="2880"/>
        <w:gridCol w:w="2275"/>
        <w:gridCol w:w="3060"/>
        <w:tblGridChange w:id="53">
          <w:tblGrid>
            <w:gridCol w:w="115"/>
            <w:gridCol w:w="2765"/>
            <w:gridCol w:w="115"/>
            <w:gridCol w:w="2160"/>
            <w:gridCol w:w="115"/>
            <w:gridCol w:w="2945"/>
            <w:gridCol w:w="115"/>
          </w:tblGrid>
        </w:tblGridChange>
      </w:tblGrid>
      <w:tr w:rsidR="00EA6317" w:rsidRPr="0066392D" w14:paraId="682C6B99" w14:textId="77777777" w:rsidTr="00093AF6">
        <w:trPr>
          <w:trPrChange w:id="54" w:author="Hingle, Joanna" w:date="2022-06-01T22:12:00Z">
            <w:trPr>
              <w:gridAfter w:val="0"/>
            </w:trPr>
          </w:trPrChange>
        </w:trPr>
        <w:tc>
          <w:tcPr>
            <w:tcW w:w="2880" w:type="dxa"/>
            <w:shd w:val="clear" w:color="auto" w:fill="auto"/>
            <w:tcPrChange w:id="55" w:author="Hingle, Joanna" w:date="2022-06-01T22:12:00Z">
              <w:tcPr>
                <w:tcW w:w="2880" w:type="dxa"/>
                <w:gridSpan w:val="2"/>
                <w:shd w:val="clear" w:color="auto" w:fill="auto"/>
              </w:tcPr>
            </w:tcPrChange>
          </w:tcPr>
          <w:p w14:paraId="77655E93" w14:textId="1DC21056" w:rsidR="00EA6317" w:rsidRPr="00093AF6" w:rsidRDefault="00EA6317" w:rsidP="00093AF6">
            <w:pPr>
              <w:jc w:val="center"/>
              <w:rPr>
                <w:b/>
                <w:caps/>
              </w:rPr>
            </w:pPr>
            <w:del w:id="56" w:author="Hingle, Joanna" w:date="2022-06-01T22:12:00Z">
              <w:r w:rsidRPr="00093AF6">
                <w:rPr>
                  <w:b/>
                  <w:caps/>
                </w:rPr>
                <w:delText>LISTED</w:delText>
              </w:r>
            </w:del>
            <w:ins w:id="57" w:author="Hingle, Joanna" w:date="2022-06-01T22:12:00Z">
              <w:r w:rsidR="008B3EF4">
                <w:rPr>
                  <w:b/>
                  <w:caps/>
                </w:rPr>
                <w:t>itEM</w:t>
              </w:r>
            </w:ins>
          </w:p>
        </w:tc>
        <w:tc>
          <w:tcPr>
            <w:tcW w:w="2275" w:type="dxa"/>
            <w:shd w:val="clear" w:color="auto" w:fill="auto"/>
            <w:tcPrChange w:id="58" w:author="Hingle, Joanna" w:date="2022-06-01T22:12:00Z">
              <w:tcPr>
                <w:tcW w:w="2275" w:type="dxa"/>
                <w:gridSpan w:val="2"/>
                <w:shd w:val="clear" w:color="auto" w:fill="auto"/>
              </w:tcPr>
            </w:tcPrChange>
          </w:tcPr>
          <w:p w14:paraId="06EA2F8E" w14:textId="38F97C39" w:rsidR="00EA6317" w:rsidRPr="00093AF6" w:rsidRDefault="00EA6317" w:rsidP="00093AF6">
            <w:pPr>
              <w:jc w:val="center"/>
              <w:rPr>
                <w:b/>
                <w:caps/>
              </w:rPr>
            </w:pPr>
            <w:del w:id="59" w:author="Hingle, Joanna" w:date="2022-06-01T22:12:00Z">
              <w:r w:rsidRPr="00093AF6">
                <w:rPr>
                  <w:b/>
                  <w:caps/>
                </w:rPr>
                <w:delText>ITEM</w:delText>
              </w:r>
            </w:del>
            <w:ins w:id="60" w:author="Hingle, Joanna" w:date="2022-06-01T22:12:00Z">
              <w:r w:rsidR="008B3EF4">
                <w:rPr>
                  <w:b/>
                  <w:caps/>
                </w:rPr>
                <w:t>Brand</w:t>
              </w:r>
            </w:ins>
          </w:p>
        </w:tc>
        <w:tc>
          <w:tcPr>
            <w:tcW w:w="3060" w:type="dxa"/>
            <w:shd w:val="clear" w:color="auto" w:fill="auto"/>
            <w:tcPrChange w:id="61" w:author="Hingle, Joanna" w:date="2022-06-01T22:12:00Z">
              <w:tcPr>
                <w:tcW w:w="3060" w:type="dxa"/>
                <w:gridSpan w:val="2"/>
                <w:shd w:val="clear" w:color="auto" w:fill="auto"/>
              </w:tcPr>
            </w:tcPrChange>
          </w:tcPr>
          <w:p w14:paraId="612F21B1" w14:textId="07D864DE" w:rsidR="00EA6317" w:rsidRPr="00093AF6" w:rsidRDefault="00EA6317" w:rsidP="00093AF6">
            <w:pPr>
              <w:jc w:val="center"/>
              <w:rPr>
                <w:b/>
                <w:caps/>
              </w:rPr>
            </w:pPr>
            <w:r w:rsidRPr="00093AF6">
              <w:rPr>
                <w:b/>
                <w:caps/>
              </w:rPr>
              <w:t>APPROVED</w:t>
            </w:r>
            <w:ins w:id="62" w:author="Hingle, Joanna" w:date="2022-06-01T22:12:00Z">
              <w:r w:rsidR="008B3EF4">
                <w:rPr>
                  <w:b/>
                  <w:caps/>
                </w:rPr>
                <w:t xml:space="preserve"> ALTERNATE</w:t>
              </w:r>
            </w:ins>
          </w:p>
        </w:tc>
      </w:tr>
      <w:tr w:rsidR="00EA6317" w:rsidRPr="0066392D" w14:paraId="1BC8334F" w14:textId="77777777" w:rsidTr="00093AF6">
        <w:trPr>
          <w:trPrChange w:id="63" w:author="Hingle, Joanna" w:date="2022-06-01T22:12:00Z">
            <w:trPr>
              <w:gridAfter w:val="0"/>
            </w:trPr>
          </w:trPrChange>
        </w:trPr>
        <w:tc>
          <w:tcPr>
            <w:tcW w:w="2880" w:type="dxa"/>
            <w:shd w:val="clear" w:color="auto" w:fill="auto"/>
            <w:tcPrChange w:id="64" w:author="Hingle, Joanna" w:date="2022-06-01T22:12:00Z">
              <w:tcPr>
                <w:tcW w:w="2880" w:type="dxa"/>
                <w:gridSpan w:val="2"/>
                <w:shd w:val="clear" w:color="auto" w:fill="auto"/>
              </w:tcPr>
            </w:tcPrChange>
          </w:tcPr>
          <w:p w14:paraId="0B28C6CB" w14:textId="77777777" w:rsidR="00EA6317" w:rsidRPr="0066392D" w:rsidRDefault="00EA6317" w:rsidP="0066392D">
            <w:r w:rsidRPr="0066392D">
              <w:t>Butts</w:t>
            </w:r>
          </w:p>
        </w:tc>
        <w:tc>
          <w:tcPr>
            <w:tcW w:w="2275" w:type="dxa"/>
            <w:shd w:val="clear" w:color="auto" w:fill="auto"/>
            <w:tcPrChange w:id="65" w:author="Hingle, Joanna" w:date="2022-06-01T22:12:00Z">
              <w:tcPr>
                <w:tcW w:w="2275" w:type="dxa"/>
                <w:gridSpan w:val="2"/>
                <w:shd w:val="clear" w:color="auto" w:fill="auto"/>
              </w:tcPr>
            </w:tcPrChange>
          </w:tcPr>
          <w:p w14:paraId="365F170A" w14:textId="77777777" w:rsidR="00EA6317" w:rsidRPr="0066392D" w:rsidRDefault="00EA6317" w:rsidP="0066392D">
            <w:r w:rsidRPr="0066392D">
              <w:t>Stanley</w:t>
            </w:r>
          </w:p>
        </w:tc>
        <w:tc>
          <w:tcPr>
            <w:tcW w:w="3060" w:type="dxa"/>
            <w:shd w:val="clear" w:color="auto" w:fill="auto"/>
            <w:tcPrChange w:id="66" w:author="Hingle, Joanna" w:date="2022-06-01T22:12:00Z">
              <w:tcPr>
                <w:tcW w:w="3060" w:type="dxa"/>
                <w:gridSpan w:val="2"/>
                <w:shd w:val="clear" w:color="auto" w:fill="auto"/>
              </w:tcPr>
            </w:tcPrChange>
          </w:tcPr>
          <w:p w14:paraId="7903A46F" w14:textId="5C37BDB1" w:rsidR="00EA6317" w:rsidRPr="0066392D" w:rsidRDefault="00EA6317" w:rsidP="0066392D">
            <w:r w:rsidRPr="0066392D">
              <w:t>Lawrence, McKinney</w:t>
            </w:r>
            <w:ins w:id="67" w:author="Hingle, Joanna" w:date="2022-06-01T22:12:00Z">
              <w:r w:rsidR="00D43E38">
                <w:t>, or approved equal</w:t>
              </w:r>
            </w:ins>
          </w:p>
        </w:tc>
      </w:tr>
      <w:tr w:rsidR="00EA6317" w:rsidRPr="0066392D" w14:paraId="7C14F70B" w14:textId="77777777" w:rsidTr="00093AF6">
        <w:trPr>
          <w:trPrChange w:id="68" w:author="Hingle, Joanna" w:date="2022-06-01T22:12:00Z">
            <w:trPr>
              <w:gridAfter w:val="0"/>
            </w:trPr>
          </w:trPrChange>
        </w:trPr>
        <w:tc>
          <w:tcPr>
            <w:tcW w:w="2880" w:type="dxa"/>
            <w:shd w:val="clear" w:color="auto" w:fill="auto"/>
            <w:tcPrChange w:id="69" w:author="Hingle, Joanna" w:date="2022-06-01T22:12:00Z">
              <w:tcPr>
                <w:tcW w:w="2880" w:type="dxa"/>
                <w:gridSpan w:val="2"/>
                <w:shd w:val="clear" w:color="auto" w:fill="auto"/>
              </w:tcPr>
            </w:tcPrChange>
          </w:tcPr>
          <w:p w14:paraId="6A651046" w14:textId="77777777" w:rsidR="00EA6317" w:rsidRPr="0066392D" w:rsidRDefault="00EA6317" w:rsidP="0066392D">
            <w:r w:rsidRPr="0066392D">
              <w:t>Latches and Locksets</w:t>
            </w:r>
          </w:p>
        </w:tc>
        <w:tc>
          <w:tcPr>
            <w:tcW w:w="2275" w:type="dxa"/>
            <w:shd w:val="clear" w:color="auto" w:fill="auto"/>
            <w:tcPrChange w:id="70" w:author="Hingle, Joanna" w:date="2022-06-01T22:12:00Z">
              <w:tcPr>
                <w:tcW w:w="2275" w:type="dxa"/>
                <w:gridSpan w:val="2"/>
                <w:shd w:val="clear" w:color="auto" w:fill="auto"/>
              </w:tcPr>
            </w:tcPrChange>
          </w:tcPr>
          <w:p w14:paraId="422E3E92" w14:textId="77777777" w:rsidR="00EA6317" w:rsidRPr="0066392D" w:rsidRDefault="008F7356" w:rsidP="0066392D">
            <w:r>
              <w:t>BEST</w:t>
            </w:r>
          </w:p>
        </w:tc>
        <w:tc>
          <w:tcPr>
            <w:tcW w:w="3060" w:type="dxa"/>
            <w:shd w:val="clear" w:color="auto" w:fill="auto"/>
            <w:tcPrChange w:id="71" w:author="Hingle, Joanna" w:date="2022-06-01T22:12:00Z">
              <w:tcPr>
                <w:tcW w:w="3060" w:type="dxa"/>
                <w:gridSpan w:val="2"/>
                <w:shd w:val="clear" w:color="auto" w:fill="auto"/>
              </w:tcPr>
            </w:tcPrChange>
          </w:tcPr>
          <w:p w14:paraId="03234B86" w14:textId="77777777" w:rsidR="00EA6317" w:rsidRPr="0066392D" w:rsidRDefault="00EA6317" w:rsidP="0066392D">
            <w:r w:rsidRPr="0066392D">
              <w:t>None</w:t>
            </w:r>
          </w:p>
        </w:tc>
      </w:tr>
      <w:tr w:rsidR="00EA6317" w:rsidRPr="0066392D" w14:paraId="0BEE203B" w14:textId="77777777" w:rsidTr="00093AF6">
        <w:trPr>
          <w:trPrChange w:id="72" w:author="Hingle, Joanna" w:date="2022-06-01T22:12:00Z">
            <w:trPr>
              <w:gridAfter w:val="0"/>
            </w:trPr>
          </w:trPrChange>
        </w:trPr>
        <w:tc>
          <w:tcPr>
            <w:tcW w:w="2880" w:type="dxa"/>
            <w:shd w:val="clear" w:color="auto" w:fill="auto"/>
            <w:tcPrChange w:id="73" w:author="Hingle, Joanna" w:date="2022-06-01T22:12:00Z">
              <w:tcPr>
                <w:tcW w:w="2880" w:type="dxa"/>
                <w:gridSpan w:val="2"/>
                <w:shd w:val="clear" w:color="auto" w:fill="auto"/>
              </w:tcPr>
            </w:tcPrChange>
          </w:tcPr>
          <w:p w14:paraId="4B565703" w14:textId="77777777" w:rsidR="00EA6317" w:rsidRPr="0066392D" w:rsidRDefault="00EA6317" w:rsidP="0066392D">
            <w:r w:rsidRPr="0066392D">
              <w:t>Surface Door Closers</w:t>
            </w:r>
          </w:p>
        </w:tc>
        <w:tc>
          <w:tcPr>
            <w:tcW w:w="2275" w:type="dxa"/>
            <w:shd w:val="clear" w:color="auto" w:fill="auto"/>
            <w:tcPrChange w:id="74" w:author="Hingle, Joanna" w:date="2022-06-01T22:12:00Z">
              <w:tcPr>
                <w:tcW w:w="2275" w:type="dxa"/>
                <w:gridSpan w:val="2"/>
                <w:shd w:val="clear" w:color="auto" w:fill="auto"/>
              </w:tcPr>
            </w:tcPrChange>
          </w:tcPr>
          <w:p w14:paraId="4A54DBCA" w14:textId="77777777" w:rsidR="00EA6317" w:rsidRDefault="00EA6317" w:rsidP="0066392D">
            <w:r w:rsidRPr="0066392D">
              <w:t>LCN, Model 4040</w:t>
            </w:r>
            <w:r w:rsidR="000B75C5">
              <w:t xml:space="preserve"> series 180°</w:t>
            </w:r>
            <w:r w:rsidR="00B62F8A">
              <w:t xml:space="preserve"> swing</w:t>
            </w:r>
          </w:p>
          <w:p w14:paraId="3480BC16" w14:textId="77777777" w:rsidR="000B75C5" w:rsidRDefault="000B75C5" w:rsidP="0066392D"/>
          <w:p w14:paraId="49BC5A74" w14:textId="77777777" w:rsidR="00F879FE" w:rsidRPr="0066392D" w:rsidRDefault="00F879FE" w:rsidP="00DE69C9">
            <w:r>
              <w:t xml:space="preserve">For Airport hold room doors to loading bridges: LCN </w:t>
            </w:r>
            <w:r w:rsidRPr="00847D0F">
              <w:rPr>
                <w:rFonts w:cs="Arial"/>
              </w:rPr>
              <w:t>Model</w:t>
            </w:r>
            <w:r w:rsidRPr="00D85E4E">
              <w:rPr>
                <w:rFonts w:cs="Arial"/>
              </w:rPr>
              <w:t xml:space="preserve"> </w:t>
            </w:r>
            <w:r w:rsidRPr="00A24DCD">
              <w:rPr>
                <w:rFonts w:cs="Arial"/>
                <w:color w:val="111111"/>
                <w:lang w:val="en"/>
              </w:rPr>
              <w:t>4314 ME-SF</w:t>
            </w:r>
            <w:r w:rsidR="008B522B">
              <w:rPr>
                <w:rFonts w:cs="Arial"/>
                <w:color w:val="111111"/>
                <w:lang w:val="en"/>
              </w:rPr>
              <w:t xml:space="preserve"> </w:t>
            </w:r>
            <w:r w:rsidR="00F90303">
              <w:rPr>
                <w:rFonts w:cs="Arial"/>
                <w:color w:val="111111"/>
                <w:lang w:val="en"/>
              </w:rPr>
              <w:t xml:space="preserve">24V, </w:t>
            </w:r>
            <w:r w:rsidR="008B522B">
              <w:rPr>
                <w:rFonts w:cs="Arial"/>
                <w:color w:val="111111"/>
                <w:lang w:val="en"/>
              </w:rPr>
              <w:t>0°-180° swing with no pressure</w:t>
            </w:r>
            <w:r w:rsidR="00DE69C9">
              <w:rPr>
                <w:rFonts w:cs="Arial"/>
                <w:color w:val="111111"/>
                <w:lang w:val="en"/>
              </w:rPr>
              <w:t>.  Connect to smoke alarm(s) in the passenger loading bridge and rotunda.</w:t>
            </w:r>
          </w:p>
        </w:tc>
        <w:tc>
          <w:tcPr>
            <w:tcW w:w="3060" w:type="dxa"/>
            <w:shd w:val="clear" w:color="auto" w:fill="auto"/>
            <w:tcPrChange w:id="75" w:author="Hingle, Joanna" w:date="2022-06-01T22:12:00Z">
              <w:tcPr>
                <w:tcW w:w="3060" w:type="dxa"/>
                <w:gridSpan w:val="2"/>
                <w:shd w:val="clear" w:color="auto" w:fill="auto"/>
              </w:tcPr>
            </w:tcPrChange>
          </w:tcPr>
          <w:p w14:paraId="59E6F266" w14:textId="3D970BB8" w:rsidR="00EA6317" w:rsidRPr="0066392D" w:rsidRDefault="00EA6317" w:rsidP="0066392D">
            <w:r w:rsidRPr="0066392D">
              <w:t>Corbin, Russwin</w:t>
            </w:r>
            <w:ins w:id="76" w:author="Hingle, Joanna" w:date="2022-06-01T22:12:00Z">
              <w:r w:rsidR="006877F5">
                <w:t>, or approved equal</w:t>
              </w:r>
            </w:ins>
          </w:p>
        </w:tc>
      </w:tr>
      <w:tr w:rsidR="00770317" w:rsidRPr="0066392D" w14:paraId="3A78A0CF" w14:textId="77777777" w:rsidTr="00093AF6">
        <w:trPr>
          <w:ins w:id="77" w:author="Hingle, Joanna" w:date="2022-06-01T22:12:00Z"/>
        </w:trPr>
        <w:tc>
          <w:tcPr>
            <w:tcW w:w="2880" w:type="dxa"/>
            <w:shd w:val="clear" w:color="auto" w:fill="auto"/>
          </w:tcPr>
          <w:p w14:paraId="1BB74389" w14:textId="77777777" w:rsidR="005B4C97" w:rsidRDefault="00E5662E" w:rsidP="0066392D">
            <w:pPr>
              <w:rPr>
                <w:ins w:id="78" w:author="Hingle, Joanna" w:date="2022-06-01T22:12:00Z"/>
              </w:rPr>
            </w:pPr>
            <w:ins w:id="79" w:author="Hingle, Joanna" w:date="2022-06-01T22:12:00Z">
              <w:r>
                <w:t>Automatic / Power Door Openers</w:t>
              </w:r>
              <w:r w:rsidR="008B3EF4">
                <w:t xml:space="preserve"> </w:t>
              </w:r>
            </w:ins>
          </w:p>
          <w:p w14:paraId="06534BE2" w14:textId="77777777" w:rsidR="003D5893" w:rsidRDefault="00767128" w:rsidP="0066392D">
            <w:pPr>
              <w:rPr>
                <w:ins w:id="80" w:author="Hingle, Joanna" w:date="2022-06-01T22:12:00Z"/>
              </w:rPr>
            </w:pPr>
            <w:ins w:id="81" w:author="Hingle, Joanna" w:date="2022-06-01T22:12:00Z">
              <w:r>
                <w:t>I</w:t>
              </w:r>
              <w:r w:rsidR="008B3EF4">
                <w:t>t is not acceptable to require a computer to program the opener</w:t>
              </w:r>
              <w:r>
                <w:t>.</w:t>
              </w:r>
              <w:r w:rsidR="00D7503B">
                <w:t xml:space="preserve">  </w:t>
              </w:r>
            </w:ins>
          </w:p>
          <w:p w14:paraId="16F8BDD6" w14:textId="45025A69" w:rsidR="00770317" w:rsidRPr="0066392D" w:rsidRDefault="00D7503B" w:rsidP="0066392D">
            <w:pPr>
              <w:rPr>
                <w:ins w:id="82" w:author="Hingle, Joanna" w:date="2022-06-01T22:12:00Z"/>
              </w:rPr>
            </w:pPr>
            <w:ins w:id="83" w:author="Hingle, Joanna" w:date="2022-06-01T22:12:00Z">
              <w:r w:rsidRPr="006F7CEB">
                <w:t>Pushbutton / operating switch shall be heavy duty.</w:t>
              </w:r>
            </w:ins>
          </w:p>
        </w:tc>
        <w:tc>
          <w:tcPr>
            <w:tcW w:w="2275" w:type="dxa"/>
            <w:shd w:val="clear" w:color="auto" w:fill="auto"/>
          </w:tcPr>
          <w:p w14:paraId="4999DCDE" w14:textId="77777777" w:rsidR="006F7CEB" w:rsidRDefault="008B3EF4" w:rsidP="0066392D">
            <w:pPr>
              <w:rPr>
                <w:ins w:id="84" w:author="Hingle, Joanna" w:date="2022-06-01T22:12:00Z"/>
              </w:rPr>
            </w:pPr>
            <w:ins w:id="85" w:author="Hingle, Joanna" w:date="2022-06-01T22:12:00Z">
              <w:r>
                <w:t xml:space="preserve">LCN, </w:t>
              </w:r>
            </w:ins>
          </w:p>
          <w:p w14:paraId="5F97842C" w14:textId="545E8825" w:rsidR="00770317" w:rsidRPr="0066392D" w:rsidRDefault="006F7CEB" w:rsidP="0066392D">
            <w:pPr>
              <w:rPr>
                <w:ins w:id="86" w:author="Hingle, Joanna" w:date="2022-06-01T22:12:00Z"/>
              </w:rPr>
            </w:pPr>
            <w:ins w:id="87" w:author="Hingle, Joanna" w:date="2022-06-01T22:12:00Z">
              <w:r w:rsidRPr="006F7CEB">
                <w:t>Security Door Controls (SDC)</w:t>
              </w:r>
            </w:ins>
          </w:p>
        </w:tc>
        <w:tc>
          <w:tcPr>
            <w:tcW w:w="3060" w:type="dxa"/>
            <w:shd w:val="clear" w:color="auto" w:fill="auto"/>
          </w:tcPr>
          <w:p w14:paraId="52B6661F" w14:textId="0E060846" w:rsidR="00770317" w:rsidRPr="0066392D" w:rsidRDefault="002842FC" w:rsidP="0066392D">
            <w:pPr>
              <w:rPr>
                <w:ins w:id="88" w:author="Hingle, Joanna" w:date="2022-06-01T22:12:00Z"/>
              </w:rPr>
            </w:pPr>
            <w:ins w:id="89" w:author="Hingle, Joanna" w:date="2022-06-01T22:12:00Z">
              <w:r>
                <w:t>o</w:t>
              </w:r>
              <w:r w:rsidR="008B3EF4">
                <w:t xml:space="preserve">r </w:t>
              </w:r>
              <w:r w:rsidR="00DC21B1">
                <w:t xml:space="preserve">approved </w:t>
              </w:r>
              <w:r w:rsidR="008B3EF4">
                <w:t>equal</w:t>
              </w:r>
            </w:ins>
          </w:p>
        </w:tc>
      </w:tr>
      <w:tr w:rsidR="00EA6317" w:rsidRPr="0066392D" w14:paraId="5A1605DB" w14:textId="77777777" w:rsidTr="00093AF6">
        <w:trPr>
          <w:trPrChange w:id="90" w:author="Hingle, Joanna" w:date="2022-06-01T22:12:00Z">
            <w:trPr>
              <w:gridAfter w:val="0"/>
            </w:trPr>
          </w:trPrChange>
        </w:trPr>
        <w:tc>
          <w:tcPr>
            <w:tcW w:w="2880" w:type="dxa"/>
            <w:shd w:val="clear" w:color="auto" w:fill="auto"/>
            <w:tcPrChange w:id="91" w:author="Hingle, Joanna" w:date="2022-06-01T22:12:00Z">
              <w:tcPr>
                <w:tcW w:w="2880" w:type="dxa"/>
                <w:gridSpan w:val="2"/>
                <w:shd w:val="clear" w:color="auto" w:fill="auto"/>
              </w:tcPr>
            </w:tcPrChange>
          </w:tcPr>
          <w:p w14:paraId="49571D7F" w14:textId="77777777" w:rsidR="00EA6317" w:rsidRPr="0066392D" w:rsidRDefault="00EA6317" w:rsidP="0066392D">
            <w:r w:rsidRPr="0066392D">
              <w:t>Door Stops</w:t>
            </w:r>
          </w:p>
        </w:tc>
        <w:tc>
          <w:tcPr>
            <w:tcW w:w="2275" w:type="dxa"/>
            <w:shd w:val="clear" w:color="auto" w:fill="auto"/>
            <w:tcPrChange w:id="92" w:author="Hingle, Joanna" w:date="2022-06-01T22:12:00Z">
              <w:tcPr>
                <w:tcW w:w="2275" w:type="dxa"/>
                <w:gridSpan w:val="2"/>
                <w:shd w:val="clear" w:color="auto" w:fill="auto"/>
              </w:tcPr>
            </w:tcPrChange>
          </w:tcPr>
          <w:p w14:paraId="2E137578" w14:textId="77777777" w:rsidR="00EA6317" w:rsidRPr="0066392D" w:rsidRDefault="00EA6317" w:rsidP="0066392D">
            <w:r w:rsidRPr="0066392D">
              <w:t>Glynn-Johnson</w:t>
            </w:r>
          </w:p>
        </w:tc>
        <w:tc>
          <w:tcPr>
            <w:tcW w:w="3060" w:type="dxa"/>
            <w:shd w:val="clear" w:color="auto" w:fill="auto"/>
            <w:tcPrChange w:id="93" w:author="Hingle, Joanna" w:date="2022-06-01T22:12:00Z">
              <w:tcPr>
                <w:tcW w:w="3060" w:type="dxa"/>
                <w:gridSpan w:val="2"/>
                <w:shd w:val="clear" w:color="auto" w:fill="auto"/>
              </w:tcPr>
            </w:tcPrChange>
          </w:tcPr>
          <w:p w14:paraId="3B8E3863" w14:textId="53FF148D" w:rsidR="00EA6317" w:rsidRPr="0066392D" w:rsidRDefault="00EA6317" w:rsidP="0066392D">
            <w:r w:rsidRPr="0066392D">
              <w:t>Corbin, Checkmate</w:t>
            </w:r>
            <w:ins w:id="94" w:author="Hingle, Joanna" w:date="2022-06-01T22:12:00Z">
              <w:r w:rsidR="006877F5">
                <w:t>, or approved equal</w:t>
              </w:r>
            </w:ins>
          </w:p>
        </w:tc>
      </w:tr>
      <w:tr w:rsidR="00EA6317" w:rsidRPr="0066392D" w14:paraId="0DDEB070" w14:textId="77777777" w:rsidTr="00093AF6">
        <w:trPr>
          <w:trPrChange w:id="95" w:author="Hingle, Joanna" w:date="2022-06-01T22:12:00Z">
            <w:trPr>
              <w:gridAfter w:val="0"/>
            </w:trPr>
          </w:trPrChange>
        </w:trPr>
        <w:tc>
          <w:tcPr>
            <w:tcW w:w="2880" w:type="dxa"/>
            <w:shd w:val="clear" w:color="auto" w:fill="auto"/>
            <w:tcPrChange w:id="96" w:author="Hingle, Joanna" w:date="2022-06-01T22:12:00Z">
              <w:tcPr>
                <w:tcW w:w="2880" w:type="dxa"/>
                <w:gridSpan w:val="2"/>
                <w:shd w:val="clear" w:color="auto" w:fill="auto"/>
              </w:tcPr>
            </w:tcPrChange>
          </w:tcPr>
          <w:p w14:paraId="19EB7EDF" w14:textId="77777777" w:rsidR="00EA6317" w:rsidRPr="0066392D" w:rsidRDefault="00EA6317" w:rsidP="0066392D">
            <w:r w:rsidRPr="0066392D">
              <w:t>Push and Pull Plates</w:t>
            </w:r>
          </w:p>
        </w:tc>
        <w:tc>
          <w:tcPr>
            <w:tcW w:w="2275" w:type="dxa"/>
            <w:shd w:val="clear" w:color="auto" w:fill="auto"/>
            <w:tcPrChange w:id="97" w:author="Hingle, Joanna" w:date="2022-06-01T22:12:00Z">
              <w:tcPr>
                <w:tcW w:w="2275" w:type="dxa"/>
                <w:gridSpan w:val="2"/>
                <w:shd w:val="clear" w:color="auto" w:fill="auto"/>
              </w:tcPr>
            </w:tcPrChange>
          </w:tcPr>
          <w:p w14:paraId="7A6F0275" w14:textId="7A1FEE1A" w:rsidR="00EA6317" w:rsidRPr="0066392D" w:rsidRDefault="00EA6317" w:rsidP="0066392D">
            <w:r w:rsidRPr="0066392D" w:rsidDel="00E43E77">
              <w:t>Builders Brass</w:t>
            </w:r>
            <w:ins w:id="98" w:author="Hingle, Joanna" w:date="2022-06-01T22:12:00Z">
              <w:r w:rsidR="00F56229">
                <w:t xml:space="preserve">, </w:t>
              </w:r>
              <w:r w:rsidR="003D2F76">
                <w:t>Trimco</w:t>
              </w:r>
            </w:ins>
          </w:p>
        </w:tc>
        <w:tc>
          <w:tcPr>
            <w:tcW w:w="3060" w:type="dxa"/>
            <w:shd w:val="clear" w:color="auto" w:fill="auto"/>
            <w:tcPrChange w:id="99" w:author="Hingle, Joanna" w:date="2022-06-01T22:12:00Z">
              <w:tcPr>
                <w:tcW w:w="3060" w:type="dxa"/>
                <w:gridSpan w:val="2"/>
                <w:shd w:val="clear" w:color="auto" w:fill="auto"/>
              </w:tcPr>
            </w:tcPrChange>
          </w:tcPr>
          <w:p w14:paraId="0FBE2D5B" w14:textId="561F6D66" w:rsidR="00EA6317" w:rsidRPr="0066392D" w:rsidRDefault="00EA6317" w:rsidP="0066392D">
            <w:del w:id="100" w:author="Hingle, Joanna" w:date="2022-06-01T22:12:00Z">
              <w:r w:rsidRPr="0066392D">
                <w:delText>Trimco</w:delText>
              </w:r>
            </w:del>
            <w:ins w:id="101" w:author="Hingle, Joanna" w:date="2022-06-01T22:12:00Z">
              <w:r w:rsidR="003D2F76">
                <w:t>Hagar</w:t>
              </w:r>
            </w:ins>
            <w:r w:rsidRPr="0066392D">
              <w:t>, Tice</w:t>
            </w:r>
            <w:ins w:id="102" w:author="Hingle, Joanna" w:date="2022-06-01T22:12:00Z">
              <w:r w:rsidR="006877F5">
                <w:t>, or approved equal</w:t>
              </w:r>
            </w:ins>
          </w:p>
        </w:tc>
      </w:tr>
      <w:tr w:rsidR="00EA6317" w:rsidRPr="0066392D" w14:paraId="68EBD4F9" w14:textId="77777777" w:rsidTr="00093AF6">
        <w:trPr>
          <w:trPrChange w:id="103" w:author="Hingle, Joanna" w:date="2022-06-01T22:12:00Z">
            <w:trPr>
              <w:gridAfter w:val="0"/>
            </w:trPr>
          </w:trPrChange>
        </w:trPr>
        <w:tc>
          <w:tcPr>
            <w:tcW w:w="2880" w:type="dxa"/>
            <w:shd w:val="clear" w:color="auto" w:fill="auto"/>
            <w:tcPrChange w:id="104" w:author="Hingle, Joanna" w:date="2022-06-01T22:12:00Z">
              <w:tcPr>
                <w:tcW w:w="2880" w:type="dxa"/>
                <w:gridSpan w:val="2"/>
                <w:shd w:val="clear" w:color="auto" w:fill="auto"/>
              </w:tcPr>
            </w:tcPrChange>
          </w:tcPr>
          <w:p w14:paraId="33236AE4" w14:textId="77777777" w:rsidR="00EA6317" w:rsidRPr="0066392D" w:rsidRDefault="00EA6317" w:rsidP="0066392D">
            <w:r w:rsidRPr="0066392D">
              <w:t>Thresholds</w:t>
            </w:r>
          </w:p>
        </w:tc>
        <w:tc>
          <w:tcPr>
            <w:tcW w:w="2275" w:type="dxa"/>
            <w:shd w:val="clear" w:color="auto" w:fill="auto"/>
            <w:tcPrChange w:id="105" w:author="Hingle, Joanna" w:date="2022-06-01T22:12:00Z">
              <w:tcPr>
                <w:tcW w:w="2275" w:type="dxa"/>
                <w:gridSpan w:val="2"/>
                <w:shd w:val="clear" w:color="auto" w:fill="auto"/>
              </w:tcPr>
            </w:tcPrChange>
          </w:tcPr>
          <w:p w14:paraId="70C87B20" w14:textId="77777777" w:rsidR="00EA6317" w:rsidRPr="0066392D" w:rsidRDefault="00EA6317" w:rsidP="0066392D">
            <w:r w:rsidRPr="0066392D">
              <w:t>Pemko</w:t>
            </w:r>
          </w:p>
        </w:tc>
        <w:tc>
          <w:tcPr>
            <w:tcW w:w="3060" w:type="dxa"/>
            <w:shd w:val="clear" w:color="auto" w:fill="auto"/>
            <w:tcPrChange w:id="106" w:author="Hingle, Joanna" w:date="2022-06-01T22:12:00Z">
              <w:tcPr>
                <w:tcW w:w="3060" w:type="dxa"/>
                <w:gridSpan w:val="2"/>
                <w:shd w:val="clear" w:color="auto" w:fill="auto"/>
              </w:tcPr>
            </w:tcPrChange>
          </w:tcPr>
          <w:p w14:paraId="562873B5" w14:textId="192676AC" w:rsidR="00EA6317" w:rsidRPr="0066392D" w:rsidRDefault="00EA6317" w:rsidP="0066392D">
            <w:r w:rsidRPr="0066392D">
              <w:t>Reese, National Guard</w:t>
            </w:r>
            <w:ins w:id="107" w:author="Hingle, Joanna" w:date="2022-06-01T22:12:00Z">
              <w:r w:rsidR="006877F5">
                <w:t>, or approved equal</w:t>
              </w:r>
            </w:ins>
          </w:p>
        </w:tc>
      </w:tr>
      <w:tr w:rsidR="00EA6317" w:rsidRPr="0066392D" w14:paraId="4D2E8728" w14:textId="77777777" w:rsidTr="00093AF6">
        <w:trPr>
          <w:trPrChange w:id="108" w:author="Hingle, Joanna" w:date="2022-06-01T22:12:00Z">
            <w:trPr>
              <w:gridAfter w:val="0"/>
            </w:trPr>
          </w:trPrChange>
        </w:trPr>
        <w:tc>
          <w:tcPr>
            <w:tcW w:w="2880" w:type="dxa"/>
            <w:shd w:val="clear" w:color="auto" w:fill="auto"/>
            <w:tcPrChange w:id="109" w:author="Hingle, Joanna" w:date="2022-06-01T22:12:00Z">
              <w:tcPr>
                <w:tcW w:w="2880" w:type="dxa"/>
                <w:gridSpan w:val="2"/>
                <w:shd w:val="clear" w:color="auto" w:fill="auto"/>
              </w:tcPr>
            </w:tcPrChange>
          </w:tcPr>
          <w:p w14:paraId="3A5635B7" w14:textId="77777777" w:rsidR="00EA6317" w:rsidRPr="0066392D" w:rsidRDefault="00EA6317" w:rsidP="0066392D">
            <w:r w:rsidRPr="0066392D">
              <w:t>Door Silencers</w:t>
            </w:r>
          </w:p>
        </w:tc>
        <w:tc>
          <w:tcPr>
            <w:tcW w:w="2275" w:type="dxa"/>
            <w:shd w:val="clear" w:color="auto" w:fill="auto"/>
            <w:tcPrChange w:id="110" w:author="Hingle, Joanna" w:date="2022-06-01T22:12:00Z">
              <w:tcPr>
                <w:tcW w:w="2275" w:type="dxa"/>
                <w:gridSpan w:val="2"/>
                <w:shd w:val="clear" w:color="auto" w:fill="auto"/>
              </w:tcPr>
            </w:tcPrChange>
          </w:tcPr>
          <w:p w14:paraId="18577E7B" w14:textId="433AED12" w:rsidR="00EA6317" w:rsidRPr="0066392D" w:rsidRDefault="00EA6317" w:rsidP="0066392D">
            <w:r w:rsidRPr="0066392D">
              <w:t>Pemko</w:t>
            </w:r>
            <w:ins w:id="111" w:author="Hingle, Joanna" w:date="2022-06-01T22:12:00Z">
              <w:r w:rsidR="00F84C70">
                <w:t>/Rockwood</w:t>
              </w:r>
            </w:ins>
          </w:p>
        </w:tc>
        <w:tc>
          <w:tcPr>
            <w:tcW w:w="3060" w:type="dxa"/>
            <w:shd w:val="clear" w:color="auto" w:fill="auto"/>
            <w:tcPrChange w:id="112" w:author="Hingle, Joanna" w:date="2022-06-01T22:12:00Z">
              <w:tcPr>
                <w:tcW w:w="3060" w:type="dxa"/>
                <w:gridSpan w:val="2"/>
                <w:shd w:val="clear" w:color="auto" w:fill="auto"/>
              </w:tcPr>
            </w:tcPrChange>
          </w:tcPr>
          <w:p w14:paraId="6F9BF5B8" w14:textId="0EB4C1F7" w:rsidR="00EA6317" w:rsidRPr="0066392D" w:rsidRDefault="00EA6317" w:rsidP="0066392D">
            <w:del w:id="113" w:author="Hingle, Joanna" w:date="2022-06-01T22:12:00Z">
              <w:r w:rsidRPr="0066392D">
                <w:delText>Reese</w:delText>
              </w:r>
            </w:del>
            <w:ins w:id="114" w:author="Hingle, Joanna" w:date="2022-06-01T22:12:00Z">
              <w:r w:rsidR="002E585D">
                <w:t>IVES</w:t>
              </w:r>
            </w:ins>
            <w:r w:rsidRPr="0066392D">
              <w:t>, National Guard</w:t>
            </w:r>
            <w:ins w:id="115" w:author="Hingle, Joanna" w:date="2022-06-01T22:12:00Z">
              <w:r w:rsidR="006877F5">
                <w:t>, or approved equal</w:t>
              </w:r>
            </w:ins>
          </w:p>
        </w:tc>
      </w:tr>
      <w:tr w:rsidR="00EA6317" w:rsidRPr="0066392D" w14:paraId="17A79D4F" w14:textId="77777777" w:rsidTr="00093AF6">
        <w:trPr>
          <w:trPrChange w:id="116" w:author="Hingle, Joanna" w:date="2022-06-01T22:12:00Z">
            <w:trPr>
              <w:gridAfter w:val="0"/>
            </w:trPr>
          </w:trPrChange>
        </w:trPr>
        <w:tc>
          <w:tcPr>
            <w:tcW w:w="2880" w:type="dxa"/>
            <w:shd w:val="clear" w:color="auto" w:fill="auto"/>
            <w:tcPrChange w:id="117" w:author="Hingle, Joanna" w:date="2022-06-01T22:12:00Z">
              <w:tcPr>
                <w:tcW w:w="2880" w:type="dxa"/>
                <w:gridSpan w:val="2"/>
                <w:shd w:val="clear" w:color="auto" w:fill="auto"/>
              </w:tcPr>
            </w:tcPrChange>
          </w:tcPr>
          <w:p w14:paraId="0D03F85B" w14:textId="77777777" w:rsidR="00EA6317" w:rsidRPr="0066392D" w:rsidRDefault="00EA6317" w:rsidP="0066392D">
            <w:r w:rsidRPr="0066392D">
              <w:t>Weatherstripping</w:t>
            </w:r>
          </w:p>
        </w:tc>
        <w:tc>
          <w:tcPr>
            <w:tcW w:w="2275" w:type="dxa"/>
            <w:shd w:val="clear" w:color="auto" w:fill="auto"/>
            <w:tcPrChange w:id="118" w:author="Hingle, Joanna" w:date="2022-06-01T22:12:00Z">
              <w:tcPr>
                <w:tcW w:w="2275" w:type="dxa"/>
                <w:gridSpan w:val="2"/>
                <w:shd w:val="clear" w:color="auto" w:fill="auto"/>
              </w:tcPr>
            </w:tcPrChange>
          </w:tcPr>
          <w:p w14:paraId="6C5B60F8" w14:textId="77777777" w:rsidR="00EA6317" w:rsidRPr="0066392D" w:rsidRDefault="00EA6317" w:rsidP="0066392D">
            <w:r w:rsidRPr="0066392D">
              <w:t>Pemko</w:t>
            </w:r>
          </w:p>
        </w:tc>
        <w:tc>
          <w:tcPr>
            <w:tcW w:w="3060" w:type="dxa"/>
            <w:shd w:val="clear" w:color="auto" w:fill="auto"/>
            <w:tcPrChange w:id="119" w:author="Hingle, Joanna" w:date="2022-06-01T22:12:00Z">
              <w:tcPr>
                <w:tcW w:w="3060" w:type="dxa"/>
                <w:gridSpan w:val="2"/>
                <w:shd w:val="clear" w:color="auto" w:fill="auto"/>
              </w:tcPr>
            </w:tcPrChange>
          </w:tcPr>
          <w:p w14:paraId="08A406DA" w14:textId="5FC3EF06" w:rsidR="00EA6317" w:rsidRPr="0066392D" w:rsidRDefault="00EA6317" w:rsidP="0066392D">
            <w:r w:rsidRPr="0066392D">
              <w:t>Reese, National Guard</w:t>
            </w:r>
            <w:ins w:id="120" w:author="Hingle, Joanna" w:date="2022-06-01T22:12:00Z">
              <w:r w:rsidR="006877F5">
                <w:t>, or approved equal</w:t>
              </w:r>
            </w:ins>
          </w:p>
        </w:tc>
      </w:tr>
    </w:tbl>
    <w:p w14:paraId="144A9773" w14:textId="5DF76E29" w:rsidR="00EA6317" w:rsidRPr="009214A5" w:rsidRDefault="00EA6317" w:rsidP="00EA6317"/>
    <w:p w14:paraId="0CA0CFA7" w14:textId="77777777" w:rsidR="00EA6317" w:rsidRPr="009214A5" w:rsidRDefault="00EA6317" w:rsidP="0027345A">
      <w:pPr>
        <w:pStyle w:val="NumberedMaterial"/>
        <w:numPr>
          <w:ilvl w:val="2"/>
          <w:numId w:val="3"/>
        </w:numPr>
      </w:pPr>
      <w:r w:rsidRPr="009214A5">
        <w:t>Finishes: Unless specified otherwise, all architectural hardware shall be [dull chrome, US26D] [___] finish except:</w:t>
      </w:r>
    </w:p>
    <w:p w14:paraId="104AE7FA" w14:textId="77777777" w:rsidR="00EA6317" w:rsidRPr="009214A5" w:rsidRDefault="00EA6317" w:rsidP="0027345A">
      <w:pPr>
        <w:pStyle w:val="NumberedMaterial"/>
        <w:numPr>
          <w:ilvl w:val="3"/>
          <w:numId w:val="3"/>
        </w:numPr>
      </w:pPr>
      <w:r w:rsidRPr="009214A5">
        <w:t>Door closers - sprayed to match.</w:t>
      </w:r>
    </w:p>
    <w:p w14:paraId="24B21F0A" w14:textId="77777777" w:rsidR="00EA6317" w:rsidRPr="009214A5" w:rsidRDefault="00EA6317" w:rsidP="0027345A">
      <w:pPr>
        <w:pStyle w:val="NumberedMaterial"/>
        <w:numPr>
          <w:ilvl w:val="3"/>
          <w:numId w:val="3"/>
        </w:numPr>
      </w:pPr>
      <w:r w:rsidRPr="009214A5">
        <w:t>Kickplates, threshold, weather-strip, and door bottoms - as listed in hardware groups.</w:t>
      </w:r>
    </w:p>
    <w:p w14:paraId="605D8578" w14:textId="77777777" w:rsidR="00EA6317" w:rsidRPr="009214A5" w:rsidRDefault="00EA6317" w:rsidP="0027345A">
      <w:pPr>
        <w:pStyle w:val="NumberedMaterial"/>
        <w:numPr>
          <w:ilvl w:val="1"/>
          <w:numId w:val="3"/>
        </w:numPr>
      </w:pPr>
      <w:r w:rsidRPr="009214A5">
        <w:t>FASTENERS</w:t>
      </w:r>
    </w:p>
    <w:p w14:paraId="7ED62754" w14:textId="77777777" w:rsidR="00EA6317" w:rsidRDefault="00EA6317" w:rsidP="0027345A">
      <w:pPr>
        <w:pStyle w:val="NumberedMaterial"/>
        <w:numPr>
          <w:ilvl w:val="2"/>
          <w:numId w:val="3"/>
        </w:numPr>
      </w:pPr>
      <w:r w:rsidRPr="009214A5">
        <w:t>Provide all necessary screws, bolts, expansion shields, toggle bolts and other proper means for correct and secure application</w:t>
      </w:r>
      <w:r w:rsidR="004A5CB8">
        <w:t xml:space="preserve"> and for corrosive environments</w:t>
      </w:r>
      <w:r w:rsidRPr="009214A5">
        <w:t>. Such fastenings shall be of suitable size and type and shall harmonize with the hardware as to design, material and finish. Excepting where flat-head screws are necessary for proper clearance and fit, use oval-head screws for hardware application.</w:t>
      </w:r>
    </w:p>
    <w:p w14:paraId="78AFC071" w14:textId="77777777" w:rsidR="003248B3" w:rsidRDefault="003248B3" w:rsidP="0027345A">
      <w:pPr>
        <w:pStyle w:val="Note"/>
      </w:pPr>
      <w:r>
        <w:t xml:space="preserve">Competition waiver to be submitted to CPO for </w:t>
      </w:r>
      <w:r w:rsidRPr="003248B3">
        <w:t>Redd &amp; Prince recessed-head type</w:t>
      </w:r>
      <w:r>
        <w:t xml:space="preserve"> to be the only approved product for the Port.</w:t>
      </w:r>
      <w:r w:rsidR="007D6BAF">
        <w:t xml:space="preserve"> </w:t>
      </w:r>
    </w:p>
    <w:p w14:paraId="0976A3DE" w14:textId="77777777" w:rsidR="00EA6317" w:rsidRPr="009214A5" w:rsidRDefault="00EA6317" w:rsidP="0027345A">
      <w:pPr>
        <w:pStyle w:val="NumberedMaterial"/>
        <w:numPr>
          <w:ilvl w:val="2"/>
          <w:numId w:val="3"/>
        </w:numPr>
      </w:pPr>
      <w:r w:rsidRPr="009214A5">
        <w:t>In general, all exposed screws required for the attachment of architectural hardware items shall be Redd &amp; Prince recessed-head type</w:t>
      </w:r>
      <w:r w:rsidR="007B50A4">
        <w:t>, No Equal</w:t>
      </w:r>
      <w:r w:rsidRPr="009214A5">
        <w:t>.</w:t>
      </w:r>
    </w:p>
    <w:p w14:paraId="27793605" w14:textId="77777777" w:rsidR="00EA6317" w:rsidRPr="009214A5" w:rsidRDefault="00EA6317" w:rsidP="0027345A">
      <w:pPr>
        <w:pStyle w:val="NumberedMaterial"/>
        <w:numPr>
          <w:ilvl w:val="1"/>
          <w:numId w:val="3"/>
        </w:numPr>
      </w:pPr>
      <w:r w:rsidRPr="009214A5">
        <w:t>HINGES</w:t>
      </w:r>
    </w:p>
    <w:p w14:paraId="701A2465" w14:textId="77777777" w:rsidR="00EA6317" w:rsidRPr="009214A5" w:rsidRDefault="00EA6317" w:rsidP="0027345A">
      <w:pPr>
        <w:pStyle w:val="NumberedMaterial"/>
        <w:numPr>
          <w:ilvl w:val="2"/>
          <w:numId w:val="3"/>
        </w:numPr>
      </w:pPr>
      <w:r w:rsidRPr="009214A5">
        <w:t>All butts shall be of the finish specified above and of the metal indicated by catalog number in the hardware sets.</w:t>
      </w:r>
    </w:p>
    <w:p w14:paraId="35F33AF1" w14:textId="559139F1" w:rsidR="00EA6317" w:rsidRPr="009214A5" w:rsidRDefault="00EA6317" w:rsidP="0027345A">
      <w:pPr>
        <w:pStyle w:val="NumberedMaterial"/>
        <w:numPr>
          <w:ilvl w:val="2"/>
          <w:numId w:val="3"/>
        </w:numPr>
      </w:pPr>
      <w:r w:rsidRPr="009214A5">
        <w:t>Provide 1-1/2 pair of butts for doors exceeding 60 inches in height, up to 90 inches.</w:t>
      </w:r>
      <w:ins w:id="121" w:author="Hingle, Joanna" w:date="2022-06-01T22:12:00Z">
        <w:r w:rsidR="00571E20">
          <w:t xml:space="preserve"> Provide two pair of butts for </w:t>
        </w:r>
        <w:r w:rsidR="00EA15DA">
          <w:t xml:space="preserve">doors wider than </w:t>
        </w:r>
        <w:r w:rsidR="0002429C">
          <w:t xml:space="preserve">36” and for </w:t>
        </w:r>
        <w:r w:rsidR="00571E20">
          <w:t>hold room doors to Passenger Loading Bridges.</w:t>
        </w:r>
      </w:ins>
    </w:p>
    <w:p w14:paraId="4F28F9F4" w14:textId="77777777" w:rsidR="00EA6317" w:rsidRPr="009214A5" w:rsidRDefault="00EA6317" w:rsidP="0027345A">
      <w:pPr>
        <w:pStyle w:val="NumberedMaterial"/>
        <w:numPr>
          <w:ilvl w:val="2"/>
          <w:numId w:val="3"/>
        </w:numPr>
      </w:pPr>
      <w:r w:rsidRPr="009214A5">
        <w:t>The width of butts shall be as required to clear projecting trim. In no case shall the barrel of butts project more than required by the conditions of installation.</w:t>
      </w:r>
    </w:p>
    <w:p w14:paraId="7209EDA3" w14:textId="77777777" w:rsidR="00EA6317" w:rsidRPr="009214A5" w:rsidRDefault="00EA6317" w:rsidP="0027345A">
      <w:pPr>
        <w:pStyle w:val="NumberedMaterial"/>
        <w:numPr>
          <w:ilvl w:val="2"/>
          <w:numId w:val="3"/>
        </w:numPr>
      </w:pPr>
      <w:r w:rsidRPr="009214A5">
        <w:t>All standard butts shall have concealed tips and a retainer device to prevent rising during use.</w:t>
      </w:r>
    </w:p>
    <w:p w14:paraId="01EE8AEB" w14:textId="77777777" w:rsidR="00EA6317" w:rsidRPr="009214A5" w:rsidRDefault="00EA6317" w:rsidP="0027345A">
      <w:pPr>
        <w:pStyle w:val="NumberedMaterial"/>
        <w:numPr>
          <w:ilvl w:val="2"/>
          <w:numId w:val="3"/>
        </w:numPr>
      </w:pPr>
      <w:r w:rsidRPr="009214A5">
        <w:t>All butts shall be full mortise, excepting those to be used on channel iron door frames, which shall be half mortise. The jamb leaves of butts for exterior doors opening out and hung in channel iron frames shall be attached with security machine screws.</w:t>
      </w:r>
    </w:p>
    <w:p w14:paraId="375400DC" w14:textId="77777777" w:rsidR="00EA6317" w:rsidRPr="009214A5" w:rsidRDefault="00EA6317" w:rsidP="0027345A">
      <w:pPr>
        <w:pStyle w:val="NumberedMaterial"/>
        <w:numPr>
          <w:ilvl w:val="1"/>
          <w:numId w:val="3"/>
        </w:numPr>
      </w:pPr>
      <w:r w:rsidRPr="009214A5">
        <w:t>LATCHES AND LOCKSETS</w:t>
      </w:r>
    </w:p>
    <w:p w14:paraId="2CB1C733" w14:textId="77777777" w:rsidR="00EA6317" w:rsidRDefault="00EA6317" w:rsidP="0027345A">
      <w:pPr>
        <w:pStyle w:val="NumberedMaterial"/>
        <w:numPr>
          <w:ilvl w:val="2"/>
          <w:numId w:val="3"/>
        </w:numPr>
      </w:pPr>
      <w:r w:rsidRPr="009214A5">
        <w:t>Unless otherwise specified, exposed parts of locks and latches shall be of the metal and finish specified above and shall have the following features:</w:t>
      </w:r>
    </w:p>
    <w:p w14:paraId="3B33C0C0" w14:textId="4781E763" w:rsidR="008F7356" w:rsidRDefault="003248B3" w:rsidP="008F7356">
      <w:pPr>
        <w:pStyle w:val="Note"/>
      </w:pPr>
      <w:r>
        <w:t xml:space="preserve">Competition waiver to be submitted to CPO for </w:t>
      </w:r>
      <w:r w:rsidR="008F7356">
        <w:t>BEST</w:t>
      </w:r>
      <w:r w:rsidRPr="003248B3">
        <w:t xml:space="preserve"> Series</w:t>
      </w:r>
      <w:r>
        <w:t xml:space="preserve"> to be the only </w:t>
      </w:r>
      <w:r w:rsidR="0027345A">
        <w:t>approved product for the Port.</w:t>
      </w:r>
      <w:r w:rsidR="008F7356">
        <w:t xml:space="preserve">  For the airport, the Waiver for Stanley Security Systems (BEST) for brass keyed (non-electronic) locking mechanisms is valid until </w:t>
      </w:r>
      <w:r w:rsidR="008F7356" w:rsidDel="00C7252B">
        <w:t xml:space="preserve">December </w:t>
      </w:r>
      <w:del w:id="122" w:author="Hingle, Joanna" w:date="2022-06-01T22:12:00Z">
        <w:r w:rsidR="008F7356">
          <w:delText>2020</w:delText>
        </w:r>
      </w:del>
      <w:ins w:id="123" w:author="Hingle, Joanna" w:date="2022-06-01T22:12:00Z">
        <w:r w:rsidR="008F7356" w:rsidDel="00C7252B">
          <w:t>2020</w:t>
        </w:r>
        <w:r w:rsidR="00C7252B">
          <w:t>11/24/2030</w:t>
        </w:r>
      </w:ins>
      <w:r w:rsidR="008F7356">
        <w:t>.</w:t>
      </w:r>
    </w:p>
    <w:p w14:paraId="4B765BB1" w14:textId="77777777" w:rsidR="003248B3" w:rsidRDefault="003248B3" w:rsidP="0027345A">
      <w:pPr>
        <w:pStyle w:val="Note"/>
      </w:pPr>
    </w:p>
    <w:p w14:paraId="16A87C41" w14:textId="77777777" w:rsidR="00EA6317" w:rsidRPr="009214A5" w:rsidRDefault="003248B3" w:rsidP="00EA6317">
      <w:pPr>
        <w:pStyle w:val="Note"/>
      </w:pPr>
      <w:r w:rsidRPr="009214A5" w:rsidDel="003248B3">
        <w:t xml:space="preserve"> </w:t>
      </w:r>
      <w:r w:rsidR="00EA6317" w:rsidRPr="009214A5">
        <w:t>In preparation of hardware groups, do not use Function A or AB for locksets.</w:t>
      </w:r>
    </w:p>
    <w:p w14:paraId="58B3931E" w14:textId="77777777" w:rsidR="00EA6317" w:rsidRPr="009214A5" w:rsidRDefault="00EA6317" w:rsidP="0027345A">
      <w:pPr>
        <w:pStyle w:val="NumberedMaterial"/>
        <w:numPr>
          <w:ilvl w:val="3"/>
          <w:numId w:val="3"/>
        </w:numPr>
      </w:pPr>
      <w:r w:rsidRPr="009214A5">
        <w:t xml:space="preserve">Mortise Type: </w:t>
      </w:r>
      <w:r w:rsidR="008F7356">
        <w:t>BEST</w:t>
      </w:r>
      <w:r w:rsidRPr="009214A5">
        <w:t xml:space="preserve"> Series [45H (Levers)]</w:t>
      </w:r>
      <w:r w:rsidR="007B50A4">
        <w:t>, No Equal</w:t>
      </w:r>
      <w:r w:rsidRPr="009214A5">
        <w:t>. Heavy duty mortise type with 2-3/4-inch backset and 3/4-inch throw latch bolt, conforming to ANSI A156.13, Series 1000, Operational Grade 1, Security Grade 2. Function and design as listed in hardware groups. [Levers shall be 15H Design.]</w:t>
      </w:r>
    </w:p>
    <w:p w14:paraId="7C1FC701" w14:textId="77777777" w:rsidR="00EA6317" w:rsidRPr="009214A5" w:rsidRDefault="00EA6317" w:rsidP="0027345A">
      <w:pPr>
        <w:pStyle w:val="NumberedMaterial"/>
        <w:numPr>
          <w:ilvl w:val="3"/>
          <w:numId w:val="3"/>
        </w:numPr>
      </w:pPr>
      <w:r w:rsidRPr="009214A5">
        <w:t xml:space="preserve">Cylindrical Type: </w:t>
      </w:r>
      <w:r w:rsidR="008F7356">
        <w:t>BEST</w:t>
      </w:r>
      <w:r w:rsidRPr="009214A5">
        <w:t xml:space="preserve"> Series [83K (Knobs)] [93K (Levers)]</w:t>
      </w:r>
      <w:r w:rsidR="007B50A4">
        <w:t>, No Equal</w:t>
      </w:r>
      <w:r w:rsidRPr="009214A5">
        <w:t>. Heavy duty cylindrical type with 2-3/4-inch backset and 9/16-inch throw latch bolt, conforming to ANSI A156.2, Series 4000, Grade 1. Function and design as listed in hardware groups. [Levers shall be 15H Design.]</w:t>
      </w:r>
    </w:p>
    <w:p w14:paraId="6A225AC9" w14:textId="77777777" w:rsidR="00EA6317" w:rsidRDefault="00EA6317" w:rsidP="0027345A">
      <w:pPr>
        <w:pStyle w:val="NumberedMaterial"/>
        <w:numPr>
          <w:ilvl w:val="3"/>
          <w:numId w:val="3"/>
        </w:numPr>
      </w:pPr>
      <w:r w:rsidRPr="009214A5">
        <w:t xml:space="preserve">Mortise Deadbolts: </w:t>
      </w:r>
      <w:r w:rsidR="008F7356">
        <w:t>BEST</w:t>
      </w:r>
      <w:r w:rsidRPr="009214A5">
        <w:t xml:space="preserve"> Series 38H</w:t>
      </w:r>
      <w:r w:rsidR="007B50A4">
        <w:t>, No Equal</w:t>
      </w:r>
      <w:r w:rsidRPr="009214A5">
        <w:t xml:space="preserve"> with 2-3/4-inch backset and 1-inch throw deadbolt, conforming to ANSI A156.5, Grade 2. Function and design as listed in hardware groups.</w:t>
      </w:r>
    </w:p>
    <w:p w14:paraId="4301C0BD" w14:textId="1B9D1470" w:rsidR="000E6442" w:rsidRPr="009214A5" w:rsidRDefault="000E6442" w:rsidP="0027345A">
      <w:pPr>
        <w:pStyle w:val="NumberedMaterial"/>
        <w:numPr>
          <w:ilvl w:val="3"/>
          <w:numId w:val="3"/>
        </w:numPr>
        <w:rPr>
          <w:ins w:id="124" w:author="Hingle, Joanna" w:date="2022-06-01T22:12:00Z"/>
        </w:rPr>
      </w:pPr>
      <w:ins w:id="125" w:author="Hingle, Joanna" w:date="2022-06-01T22:12:00Z">
        <w:r>
          <w:t xml:space="preserve">For </w:t>
        </w:r>
        <w:r w:rsidR="00744C4B">
          <w:t xml:space="preserve">single occupant and family </w:t>
        </w:r>
        <w:r>
          <w:t xml:space="preserve">restroom doors (not metal partition doors), </w:t>
        </w:r>
        <w:r w:rsidRPr="000E6442">
          <w:t xml:space="preserve">depending on the right handing or left handing of the door, the restroom door hardware with visual indicators </w:t>
        </w:r>
        <w:r>
          <w:t>shall</w:t>
        </w:r>
        <w:r w:rsidRPr="000E6442">
          <w:t xml:space="preserve"> be BEST dormitory function 45H7T15H626RH VIB </w:t>
        </w:r>
        <w:r w:rsidR="00400D3B">
          <w:t>or</w:t>
        </w:r>
        <w:r w:rsidRPr="000E6442">
          <w:t xml:space="preserve"> 45H7T15H626LH VIB</w:t>
        </w:r>
        <w:r>
          <w:t>.</w:t>
        </w:r>
      </w:ins>
    </w:p>
    <w:p w14:paraId="354BE5D5" w14:textId="77777777" w:rsidR="00EA6317" w:rsidRPr="009214A5" w:rsidRDefault="00EA6317" w:rsidP="0027345A">
      <w:pPr>
        <w:pStyle w:val="NumberedMaterial"/>
        <w:numPr>
          <w:ilvl w:val="3"/>
          <w:numId w:val="3"/>
        </w:numPr>
      </w:pPr>
      <w:r w:rsidRPr="009214A5">
        <w:t xml:space="preserve">Tubular Deadbolts: </w:t>
      </w:r>
      <w:r w:rsidR="008F7356">
        <w:t>BEST</w:t>
      </w:r>
      <w:r w:rsidRPr="009214A5">
        <w:t xml:space="preserve"> Series 83T</w:t>
      </w:r>
      <w:r w:rsidR="007B50A4">
        <w:t>, No Equal</w:t>
      </w:r>
      <w:r w:rsidRPr="009214A5">
        <w:t xml:space="preserve"> with 2-3/4-inch backset and 1-inch throw deadbolt, conforming to ANSI A156.5, Grade 1. Function and design as listed in hardware groups.</w:t>
      </w:r>
    </w:p>
    <w:p w14:paraId="3BBCE7AF" w14:textId="67714CE6" w:rsidR="00EA6317" w:rsidRPr="009214A5" w:rsidRDefault="00EA6317" w:rsidP="0027345A">
      <w:pPr>
        <w:pStyle w:val="NumberedMaterial"/>
        <w:numPr>
          <w:ilvl w:val="3"/>
          <w:numId w:val="3"/>
        </w:numPr>
      </w:pPr>
      <w:r w:rsidRPr="009214A5">
        <w:t>Provide locksets with</w:t>
      </w:r>
      <w:r w:rsidR="00BD1ED3">
        <w:t xml:space="preserve"> figure 8,</w:t>
      </w:r>
      <w:r w:rsidRPr="009214A5">
        <w:t xml:space="preserve"> 7-pin </w:t>
      </w:r>
      <w:ins w:id="126" w:author="Hingle, Joanna" w:date="2022-06-01T22:12:00Z">
        <w:r w:rsidR="00AA6224">
          <w:t>Stanl</w:t>
        </w:r>
        <w:r w:rsidR="00187673">
          <w:t>e</w:t>
        </w:r>
        <w:r w:rsidR="00AA6224">
          <w:t>y Security Systems (</w:t>
        </w:r>
      </w:ins>
      <w:r w:rsidR="008F7356">
        <w:t>BEST</w:t>
      </w:r>
      <w:ins w:id="127" w:author="Hingle, Joanna" w:date="2022-06-01T22:12:00Z">
        <w:r w:rsidR="00AA6224">
          <w:t>)</w:t>
        </w:r>
      </w:ins>
      <w:r w:rsidRPr="009214A5">
        <w:t xml:space="preserve"> </w:t>
      </w:r>
      <w:r w:rsidR="001C3795">
        <w:t>Small Format Interchange</w:t>
      </w:r>
      <w:r w:rsidR="00C43EE5">
        <w:t>able</w:t>
      </w:r>
      <w:r w:rsidR="001C3795" w:rsidRPr="009214A5">
        <w:t xml:space="preserve"> </w:t>
      </w:r>
      <w:r w:rsidR="001C3795">
        <w:t>C</w:t>
      </w:r>
      <w:r w:rsidRPr="009214A5">
        <w:t>ore</w:t>
      </w:r>
      <w:r w:rsidR="001C3795">
        <w:t xml:space="preserve"> (SFIC)</w:t>
      </w:r>
      <w:r w:rsidRPr="009214A5">
        <w:t xml:space="preserve"> cylinders</w:t>
      </w:r>
      <w:r w:rsidR="004A5CB8">
        <w:t xml:space="preserve"> as approved by </w:t>
      </w:r>
      <w:r w:rsidR="009B621E">
        <w:t>the Engineer</w:t>
      </w:r>
      <w:r w:rsidR="004A5CB8">
        <w:t>.</w:t>
      </w:r>
      <w:r w:rsidR="007D6BAF">
        <w:t xml:space="preserve"> </w:t>
      </w:r>
    </w:p>
    <w:p w14:paraId="5910ED1B" w14:textId="77777777" w:rsidR="00EA6317" w:rsidRPr="009214A5" w:rsidRDefault="00EA6317" w:rsidP="0027345A">
      <w:pPr>
        <w:pStyle w:val="NumberedMaterial"/>
        <w:numPr>
          <w:ilvl w:val="1"/>
          <w:numId w:val="3"/>
        </w:numPr>
      </w:pPr>
      <w:r w:rsidRPr="009214A5">
        <w:t>SURFACE DOOR CLOSERS</w:t>
      </w:r>
    </w:p>
    <w:p w14:paraId="7964F80D" w14:textId="77777777" w:rsidR="00EA6317" w:rsidRPr="009214A5" w:rsidRDefault="00EA6317" w:rsidP="0027345A">
      <w:pPr>
        <w:pStyle w:val="NumberedMaterial"/>
        <w:numPr>
          <w:ilvl w:val="2"/>
          <w:numId w:val="3"/>
        </w:numPr>
      </w:pPr>
      <w:r w:rsidRPr="009214A5">
        <w:t>Surface-type door closers shall be of a well-proven mechanical design, liquid-controlled type, as indicated in the following hardware sets and of the proper size and shall include the following features:</w:t>
      </w:r>
    </w:p>
    <w:p w14:paraId="318D035C" w14:textId="77777777" w:rsidR="00EA6317" w:rsidRPr="009214A5" w:rsidRDefault="00EA6317" w:rsidP="0027345A">
      <w:pPr>
        <w:pStyle w:val="NumberedMaterial"/>
        <w:numPr>
          <w:ilvl w:val="3"/>
          <w:numId w:val="3"/>
        </w:numPr>
      </w:pPr>
      <w:r w:rsidRPr="009214A5">
        <w:t>Cast iron or pressure-cast aluminum shell and other cast parts</w:t>
      </w:r>
    </w:p>
    <w:p w14:paraId="09C6A4FC" w14:textId="77777777" w:rsidR="00EA6317" w:rsidRPr="009214A5" w:rsidRDefault="00EA6317" w:rsidP="0027345A">
      <w:pPr>
        <w:pStyle w:val="NumberedMaterial"/>
        <w:numPr>
          <w:ilvl w:val="3"/>
          <w:numId w:val="3"/>
        </w:numPr>
      </w:pPr>
      <w:r w:rsidRPr="009214A5">
        <w:t>Wrought parts of malleable iron or steel</w:t>
      </w:r>
    </w:p>
    <w:p w14:paraId="24B412BE" w14:textId="77777777" w:rsidR="00EA6317" w:rsidRPr="009214A5" w:rsidRDefault="00EA6317" w:rsidP="0027345A">
      <w:pPr>
        <w:pStyle w:val="NumberedMaterial"/>
        <w:numPr>
          <w:ilvl w:val="3"/>
          <w:numId w:val="3"/>
        </w:numPr>
      </w:pPr>
      <w:r w:rsidRPr="009214A5">
        <w:t>Coil spring with power adjustment</w:t>
      </w:r>
    </w:p>
    <w:p w14:paraId="2B3FC988" w14:textId="77777777" w:rsidR="00EA6317" w:rsidRPr="009214A5" w:rsidRDefault="00EA6317" w:rsidP="0027345A">
      <w:pPr>
        <w:pStyle w:val="NumberedMaterial"/>
        <w:numPr>
          <w:ilvl w:val="3"/>
          <w:numId w:val="3"/>
        </w:numPr>
      </w:pPr>
      <w:r w:rsidRPr="009214A5">
        <w:t>Steel, brass, or bronze screws or bolts</w:t>
      </w:r>
    </w:p>
    <w:p w14:paraId="49233D53" w14:textId="77777777" w:rsidR="00EA6317" w:rsidRPr="009214A5" w:rsidRDefault="00EA6317" w:rsidP="0027345A">
      <w:pPr>
        <w:pStyle w:val="NumberedMaterial"/>
        <w:numPr>
          <w:ilvl w:val="3"/>
          <w:numId w:val="3"/>
        </w:numPr>
      </w:pPr>
      <w:r w:rsidRPr="009214A5">
        <w:t>Regular, parallel arms as specified</w:t>
      </w:r>
    </w:p>
    <w:p w14:paraId="67F4679A" w14:textId="77777777" w:rsidR="00EA6317" w:rsidRPr="009214A5" w:rsidRDefault="00EA6317" w:rsidP="0027345A">
      <w:pPr>
        <w:pStyle w:val="NumberedMaterial"/>
        <w:numPr>
          <w:ilvl w:val="3"/>
          <w:numId w:val="3"/>
        </w:numPr>
      </w:pPr>
      <w:r w:rsidRPr="009214A5">
        <w:t>Adjustable back-check</w:t>
      </w:r>
    </w:p>
    <w:p w14:paraId="26375F9B" w14:textId="77777777" w:rsidR="00EA6317" w:rsidRPr="009214A5" w:rsidRDefault="00EA6317" w:rsidP="0027345A">
      <w:pPr>
        <w:pStyle w:val="NumberedMaterial"/>
        <w:numPr>
          <w:ilvl w:val="3"/>
          <w:numId w:val="3"/>
        </w:numPr>
      </w:pPr>
      <w:r w:rsidRPr="009214A5">
        <w:t>Positive door closing and quiet operation</w:t>
      </w:r>
    </w:p>
    <w:p w14:paraId="355B7CEC" w14:textId="77777777" w:rsidR="00EA6317" w:rsidRPr="009214A5" w:rsidRDefault="00EA6317" w:rsidP="0027345A">
      <w:pPr>
        <w:pStyle w:val="NumberedMaterial"/>
        <w:numPr>
          <w:ilvl w:val="3"/>
          <w:numId w:val="3"/>
        </w:numPr>
      </w:pPr>
      <w:r w:rsidRPr="009214A5">
        <w:t xml:space="preserve">Five-year factory </w:t>
      </w:r>
      <w:r w:rsidRPr="009214A5" w:rsidDel="00642998">
        <w:t xml:space="preserve">guarantee </w:t>
      </w:r>
      <w:ins w:id="128" w:author="Hingle, Joanna" w:date="2022-06-01T22:12:00Z">
        <w:r w:rsidR="00642998">
          <w:t>warranty</w:t>
        </w:r>
        <w:r w:rsidR="00642998" w:rsidRPr="009214A5">
          <w:t xml:space="preserve"> </w:t>
        </w:r>
      </w:ins>
      <w:r w:rsidRPr="009214A5">
        <w:t>of satisfactory performance</w:t>
      </w:r>
    </w:p>
    <w:p w14:paraId="11D44BBE" w14:textId="77777777" w:rsidR="00EA6317" w:rsidRPr="009214A5" w:rsidRDefault="00EA6317" w:rsidP="0027345A">
      <w:pPr>
        <w:pStyle w:val="NumberedMaterial"/>
        <w:numPr>
          <w:ilvl w:val="2"/>
          <w:numId w:val="3"/>
        </w:numPr>
      </w:pPr>
      <w:r w:rsidRPr="009214A5">
        <w:t>Closers shall in no case limit the swing of the door and shall permit the door to open as far as construction conditions permit or to the degree specified.</w:t>
      </w:r>
    </w:p>
    <w:p w14:paraId="186A81FB" w14:textId="77777777" w:rsidR="00EA6317" w:rsidRPr="009214A5" w:rsidRDefault="00EA6317" w:rsidP="0027345A">
      <w:pPr>
        <w:pStyle w:val="NumberedMaterial"/>
        <w:numPr>
          <w:ilvl w:val="2"/>
          <w:numId w:val="3"/>
        </w:numPr>
      </w:pPr>
      <w:r w:rsidRPr="009214A5">
        <w:t>Closers shall be provided with key-type regulating screws.</w:t>
      </w:r>
    </w:p>
    <w:p w14:paraId="49093860" w14:textId="77777777" w:rsidR="00EA6317" w:rsidRPr="009214A5" w:rsidRDefault="00EA6317" w:rsidP="0027345A">
      <w:pPr>
        <w:pStyle w:val="NumberedMaterial"/>
        <w:numPr>
          <w:ilvl w:val="1"/>
          <w:numId w:val="3"/>
        </w:numPr>
      </w:pPr>
      <w:r w:rsidRPr="009214A5">
        <w:t>CONCEALED DOOR CLOSERS</w:t>
      </w:r>
    </w:p>
    <w:p w14:paraId="01C48B94" w14:textId="77777777" w:rsidR="00EA6317" w:rsidRPr="009214A5" w:rsidRDefault="00EA6317" w:rsidP="0027345A">
      <w:pPr>
        <w:pStyle w:val="NumberedMaterial"/>
        <w:numPr>
          <w:ilvl w:val="2"/>
          <w:numId w:val="3"/>
        </w:numPr>
      </w:pPr>
      <w:r w:rsidRPr="009214A5">
        <w:t>Concealed door closers shall be [overhead] [floor space] type with built-in hold-open and positive back stop at 105° angle of opening.</w:t>
      </w:r>
    </w:p>
    <w:p w14:paraId="6C2B51ED" w14:textId="77777777" w:rsidR="00EA6317" w:rsidRPr="009214A5" w:rsidRDefault="00EA6317" w:rsidP="0027345A">
      <w:pPr>
        <w:pStyle w:val="NumberedMaterial"/>
        <w:numPr>
          <w:ilvl w:val="1"/>
          <w:numId w:val="3"/>
        </w:numPr>
      </w:pPr>
      <w:r w:rsidRPr="009214A5">
        <w:t>DOOR STOPS AND HOLDERS</w:t>
      </w:r>
    </w:p>
    <w:p w14:paraId="54F2F4E6" w14:textId="77777777" w:rsidR="00EA6317" w:rsidRPr="009214A5" w:rsidRDefault="00EA6317" w:rsidP="0027345A">
      <w:pPr>
        <w:pStyle w:val="NumberedMaterial"/>
        <w:numPr>
          <w:ilvl w:val="2"/>
          <w:numId w:val="3"/>
        </w:numPr>
      </w:pPr>
      <w:r w:rsidRPr="009214A5">
        <w:t>Provide door stops and holders of the type indicated by catalog number in the hardware groups.</w:t>
      </w:r>
    </w:p>
    <w:p w14:paraId="07A9F972" w14:textId="77777777" w:rsidR="00EA6317" w:rsidRPr="009214A5" w:rsidRDefault="00EA6317" w:rsidP="0027345A">
      <w:pPr>
        <w:pStyle w:val="NumberedMaterial"/>
        <w:numPr>
          <w:ilvl w:val="2"/>
          <w:numId w:val="3"/>
        </w:numPr>
      </w:pPr>
      <w:r w:rsidRPr="009214A5">
        <w:t>Holders shall be of the proper size and operation to suit the individual door and swing.</w:t>
      </w:r>
    </w:p>
    <w:p w14:paraId="1ED32E62" w14:textId="77777777" w:rsidR="00EA6317" w:rsidRPr="009214A5" w:rsidRDefault="00EA6317" w:rsidP="004E2614">
      <w:pPr>
        <w:pStyle w:val="NumberedMaterial"/>
        <w:numPr>
          <w:ilvl w:val="2"/>
          <w:numId w:val="3"/>
        </w:numPr>
      </w:pPr>
      <w:r w:rsidRPr="009214A5">
        <w:t>If wall bumpers cannot be used due to unusual wall conditions, furnish floor-type stops, F8064X series</w:t>
      </w:r>
      <w:r w:rsidR="004E2614">
        <w:t xml:space="preserve"> </w:t>
      </w:r>
      <w:r w:rsidR="004E2614" w:rsidRPr="004E2614">
        <w:t>(Note to Designer – Provide 2 manufacturers), Or Approved Equal.</w:t>
      </w:r>
      <w:r w:rsidR="006E4A92">
        <w:t xml:space="preserve">  Where wall bumpers are used, install solid backing between the wall studs.</w:t>
      </w:r>
    </w:p>
    <w:p w14:paraId="26A72046" w14:textId="77777777" w:rsidR="00EA6317" w:rsidRPr="009214A5" w:rsidRDefault="00EA6317" w:rsidP="0027345A">
      <w:pPr>
        <w:pStyle w:val="NumberedMaterial"/>
        <w:numPr>
          <w:ilvl w:val="1"/>
          <w:numId w:val="3"/>
        </w:numPr>
      </w:pPr>
      <w:r w:rsidRPr="009214A5">
        <w:t>KICKPLATES</w:t>
      </w:r>
    </w:p>
    <w:p w14:paraId="748DD985" w14:textId="77642F7E" w:rsidR="00EA6317" w:rsidRPr="009214A5" w:rsidRDefault="00EA6317" w:rsidP="004E2614">
      <w:pPr>
        <w:pStyle w:val="NumberedMaterial"/>
        <w:numPr>
          <w:ilvl w:val="2"/>
          <w:numId w:val="3"/>
        </w:numPr>
      </w:pPr>
      <w:r w:rsidRPr="009214A5">
        <w:t>Unless specified otherwise, kickplates for exterior doors shall be of 16 gage stainless steel, beveled on four edges; kickplates for interior doors shall be 0.125-inch thick Panelyte</w:t>
      </w:r>
      <w:r w:rsidR="004E2614">
        <w:t xml:space="preserve"> </w:t>
      </w:r>
      <w:del w:id="129" w:author="Hingle, Joanna" w:date="2022-06-01T22:12:00Z">
        <w:r w:rsidR="004E2614" w:rsidRPr="004E2614">
          <w:delText>(</w:delText>
        </w:r>
      </w:del>
      <w:ins w:id="130" w:author="Hingle, Joanna" w:date="2022-06-01T22:12:00Z">
        <w:r w:rsidR="00D7503B">
          <w:t>[</w:t>
        </w:r>
      </w:ins>
      <w:r w:rsidR="004E2614" w:rsidRPr="00211A05">
        <w:rPr>
          <w:highlight w:val="lightGray"/>
          <w:rPrChange w:id="131" w:author="Hingle, Joanna" w:date="2022-06-01T22:12:00Z">
            <w:rPr/>
          </w:rPrChange>
        </w:rPr>
        <w:t>Note to Designer – Provide 2 manufacturers</w:t>
      </w:r>
      <w:del w:id="132" w:author="Hingle, Joanna" w:date="2022-06-01T22:12:00Z">
        <w:r w:rsidR="004E2614">
          <w:delText>), Or Approved</w:delText>
        </w:r>
      </w:del>
      <w:ins w:id="133" w:author="Hingle, Joanna" w:date="2022-06-01T22:12:00Z">
        <w:r w:rsidR="00D7503B">
          <w:t>]</w:t>
        </w:r>
        <w:r w:rsidR="004E2614">
          <w:t xml:space="preserve">, </w:t>
        </w:r>
        <w:r w:rsidR="00FD696E">
          <w:t>o</w:t>
        </w:r>
        <w:r w:rsidR="004E2614">
          <w:t xml:space="preserve">r </w:t>
        </w:r>
        <w:r w:rsidR="00FD696E">
          <w:t>a</w:t>
        </w:r>
        <w:r w:rsidR="004E2614">
          <w:t>pproved</w:t>
        </w:r>
      </w:ins>
      <w:r w:rsidR="004E2614">
        <w:t xml:space="preserve"> Equal</w:t>
      </w:r>
      <w:r w:rsidRPr="009214A5">
        <w:t>, color selected by the Engineer.</w:t>
      </w:r>
    </w:p>
    <w:p w14:paraId="00DEB716" w14:textId="77777777" w:rsidR="00EA6317" w:rsidRPr="009214A5" w:rsidRDefault="00EA6317" w:rsidP="0027345A">
      <w:pPr>
        <w:pStyle w:val="NumberedMaterial"/>
        <w:numPr>
          <w:ilvl w:val="2"/>
          <w:numId w:val="3"/>
        </w:numPr>
      </w:pPr>
      <w:r w:rsidRPr="009214A5">
        <w:t>Generally, kickplates shall be ten inches high, with a length equal to the width of the door leaf, less clearance for stops</w:t>
      </w:r>
      <w:r w:rsidR="003248B3">
        <w:t xml:space="preserve"> unless otherwise noted or specified on the drawings</w:t>
      </w:r>
      <w:r w:rsidRPr="009214A5">
        <w:t>.</w:t>
      </w:r>
      <w:r w:rsidR="007D6BAF">
        <w:t xml:space="preserve"> </w:t>
      </w:r>
    </w:p>
    <w:p w14:paraId="7B226C87" w14:textId="77777777" w:rsidR="00EA6317" w:rsidRPr="009214A5" w:rsidRDefault="00EA6317" w:rsidP="0027345A">
      <w:pPr>
        <w:pStyle w:val="NumberedMaterial"/>
        <w:numPr>
          <w:ilvl w:val="2"/>
          <w:numId w:val="3"/>
        </w:numPr>
      </w:pPr>
      <w:r w:rsidRPr="009214A5">
        <w:t xml:space="preserve">Install kickplates with oval-head, full-thread </w:t>
      </w:r>
      <w:r w:rsidR="004A5CB8">
        <w:t xml:space="preserve">stainless steel </w:t>
      </w:r>
      <w:r w:rsidRPr="009214A5">
        <w:t>screws spaced uniformly at a maximum of eight inches.</w:t>
      </w:r>
    </w:p>
    <w:p w14:paraId="72AA7752" w14:textId="77777777" w:rsidR="00EA6317" w:rsidRPr="009214A5" w:rsidRDefault="00EA6317" w:rsidP="0027345A">
      <w:pPr>
        <w:pStyle w:val="NumberedMaterial"/>
        <w:numPr>
          <w:ilvl w:val="1"/>
          <w:numId w:val="3"/>
        </w:numPr>
      </w:pPr>
      <w:r w:rsidRPr="009214A5">
        <w:t>DOOR SILENCERS</w:t>
      </w:r>
    </w:p>
    <w:p w14:paraId="10B068F9" w14:textId="77777777" w:rsidR="00EA6317" w:rsidRPr="009214A5" w:rsidRDefault="00EA6317" w:rsidP="0027345A">
      <w:pPr>
        <w:pStyle w:val="NumberedMaterial"/>
        <w:numPr>
          <w:ilvl w:val="2"/>
          <w:numId w:val="3"/>
        </w:numPr>
      </w:pPr>
      <w:r w:rsidRPr="009214A5">
        <w:t>Provide rubber door silencers for all door frames at openings having single-acting doors in wood or pressed steel frames.</w:t>
      </w:r>
    </w:p>
    <w:p w14:paraId="5AB7C663" w14:textId="77777777" w:rsidR="00EA6317" w:rsidRPr="009214A5" w:rsidRDefault="00EA6317" w:rsidP="0027345A">
      <w:pPr>
        <w:pStyle w:val="NumberedMaterial"/>
        <w:numPr>
          <w:ilvl w:val="2"/>
          <w:numId w:val="3"/>
        </w:numPr>
      </w:pPr>
      <w:r w:rsidRPr="009214A5">
        <w:t>Provide three silencers for single doors. Locate and install in accordance with manufacturer’s printed instructions.</w:t>
      </w:r>
    </w:p>
    <w:p w14:paraId="5742AB11" w14:textId="77777777" w:rsidR="00EA6317" w:rsidRDefault="00EA6317" w:rsidP="0027345A">
      <w:pPr>
        <w:pStyle w:val="NumberedMaterial"/>
        <w:numPr>
          <w:ilvl w:val="1"/>
          <w:numId w:val="3"/>
        </w:numPr>
      </w:pPr>
      <w:r w:rsidRPr="009214A5">
        <w:t>KEYING</w:t>
      </w:r>
    </w:p>
    <w:p w14:paraId="33A9829E" w14:textId="77777777" w:rsidR="003777EC" w:rsidRPr="009214A5" w:rsidRDefault="003777EC" w:rsidP="00F51E34">
      <w:pPr>
        <w:pStyle w:val="NumberedMaterial"/>
        <w:numPr>
          <w:ilvl w:val="0"/>
          <w:numId w:val="0"/>
        </w:numPr>
        <w:ind w:left="720"/>
      </w:pPr>
    </w:p>
    <w:p w14:paraId="0904C044" w14:textId="77777777" w:rsidR="003777EC" w:rsidRPr="009214A5" w:rsidRDefault="003777EC" w:rsidP="003777EC">
      <w:pPr>
        <w:pStyle w:val="Note"/>
      </w:pPr>
      <w:r>
        <w:t>For airport projects</w:t>
      </w:r>
    </w:p>
    <w:p w14:paraId="1650B484" w14:textId="77777777" w:rsidR="00EA6317" w:rsidRPr="009214A5" w:rsidRDefault="00EA6317" w:rsidP="0027345A">
      <w:pPr>
        <w:pStyle w:val="NumberedMaterial"/>
        <w:numPr>
          <w:ilvl w:val="2"/>
          <w:numId w:val="3"/>
        </w:numPr>
      </w:pPr>
      <w:r w:rsidRPr="009214A5">
        <w:t xml:space="preserve">Locksets and cylinders shall be keyed into the existing </w:t>
      </w:r>
      <w:r w:rsidR="008F7356">
        <w:t>BEST</w:t>
      </w:r>
      <w:r w:rsidRPr="009214A5">
        <w:t xml:space="preserve"> Lock Co. factory registered Master Key System</w:t>
      </w:r>
      <w:r w:rsidR="0089278D">
        <w:t xml:space="preserve"> using figure </w:t>
      </w:r>
      <w:r w:rsidR="00C95419">
        <w:t>8</w:t>
      </w:r>
      <w:r w:rsidR="0089278D">
        <w:t>, 7</w:t>
      </w:r>
      <w:r w:rsidR="00DB0AD3">
        <w:t xml:space="preserve"> pin Small Format Interchange</w:t>
      </w:r>
      <w:r w:rsidR="00C43EE5">
        <w:t>able</w:t>
      </w:r>
      <w:r w:rsidR="00DB0AD3">
        <w:t xml:space="preserve"> Core</w:t>
      </w:r>
      <w:r w:rsidR="0089278D">
        <w:t>s</w:t>
      </w:r>
      <w:r w:rsidR="00DB0AD3">
        <w:t xml:space="preserve"> (SFIC)</w:t>
      </w:r>
      <w:r w:rsidR="00AD39BB">
        <w:t>,</w:t>
      </w:r>
      <w:r w:rsidRPr="009214A5">
        <w:t xml:space="preserve"> </w:t>
      </w:r>
      <w:r w:rsidR="00B97D45">
        <w:t>as approved by the Engineer.</w:t>
      </w:r>
      <w:r w:rsidR="007D6BAF">
        <w:t xml:space="preserve"> </w:t>
      </w:r>
    </w:p>
    <w:p w14:paraId="3129EE31" w14:textId="77AB3F6D" w:rsidR="00EA6317" w:rsidRPr="009214A5" w:rsidRDefault="00EA6317" w:rsidP="0027345A">
      <w:pPr>
        <w:pStyle w:val="NumberedMaterial"/>
        <w:numPr>
          <w:ilvl w:val="2"/>
          <w:numId w:val="3"/>
        </w:numPr>
      </w:pPr>
      <w:r w:rsidRPr="009214A5">
        <w:t xml:space="preserve">Provide </w:t>
      </w:r>
      <w:del w:id="134" w:author="Hingle, Joanna" w:date="2022-06-01T22:12:00Z">
        <w:r w:rsidRPr="009214A5">
          <w:delText>Construction Cylinders</w:delText>
        </w:r>
      </w:del>
      <w:ins w:id="135" w:author="Hingle, Joanna" w:date="2022-06-01T22:12:00Z">
        <w:r w:rsidR="00094655">
          <w:t>c</w:t>
        </w:r>
        <w:r w:rsidRPr="009214A5">
          <w:t xml:space="preserve">onstruction </w:t>
        </w:r>
        <w:r w:rsidR="00094655">
          <w:t>c</w:t>
        </w:r>
        <w:r w:rsidRPr="009214A5">
          <w:t>ylinders</w:t>
        </w:r>
      </w:ins>
      <w:r w:rsidRPr="009214A5">
        <w:t xml:space="preserve"> and </w:t>
      </w:r>
      <w:del w:id="136" w:author="Hingle, Joanna" w:date="2022-06-01T22:12:00Z">
        <w:r w:rsidRPr="009214A5">
          <w:delText>Keys</w:delText>
        </w:r>
      </w:del>
      <w:ins w:id="137" w:author="Hingle, Joanna" w:date="2022-06-01T22:12:00Z">
        <w:r w:rsidR="00094655">
          <w:t>k</w:t>
        </w:r>
        <w:r w:rsidRPr="009214A5">
          <w:t>eys</w:t>
        </w:r>
      </w:ins>
      <w:r w:rsidRPr="009214A5">
        <w:t xml:space="preserve"> during the construction period.</w:t>
      </w:r>
    </w:p>
    <w:p w14:paraId="30A39728" w14:textId="02C19165" w:rsidR="00EA6317" w:rsidRDefault="00EA6317" w:rsidP="0027345A">
      <w:pPr>
        <w:pStyle w:val="NumberedMaterial"/>
        <w:numPr>
          <w:ilvl w:val="2"/>
          <w:numId w:val="3"/>
        </w:numPr>
      </w:pPr>
      <w:r w:rsidRPr="009214A5" w:rsidDel="004F6305">
        <w:t>The lock manufacturer’s representative shall meet with the Port of Seattle to prepare the permanent keying schedule.</w:t>
      </w:r>
    </w:p>
    <w:p w14:paraId="56F38364" w14:textId="7FAD3E1E" w:rsidR="00744C4B" w:rsidRPr="009214A5" w:rsidDel="004F6305" w:rsidRDefault="00EA6317" w:rsidP="0027345A">
      <w:pPr>
        <w:pStyle w:val="NumberedMaterial"/>
        <w:numPr>
          <w:ilvl w:val="2"/>
          <w:numId w:val="3"/>
        </w:numPr>
        <w:rPr>
          <w:ins w:id="138" w:author="Hingle, Joanna" w:date="2022-06-01T22:12:00Z"/>
        </w:rPr>
      </w:pPr>
      <w:del w:id="139" w:author="Hingle, Joanna" w:date="2022-06-01T22:12:00Z">
        <w:r w:rsidRPr="009214A5">
          <w:delText>Permanent</w:delText>
        </w:r>
      </w:del>
      <w:ins w:id="140" w:author="Hingle, Joanna" w:date="2022-06-01T22:12:00Z">
        <w:r w:rsidR="00744C4B">
          <w:t>For locks other than BEST, furnish 2 keys per lock.</w:t>
        </w:r>
      </w:ins>
    </w:p>
    <w:p w14:paraId="0EEAACB4" w14:textId="1643ED4F" w:rsidR="00EA6317" w:rsidRDefault="00D52E16" w:rsidP="0027345A">
      <w:pPr>
        <w:pStyle w:val="NumberedMaterial"/>
        <w:numPr>
          <w:ilvl w:val="2"/>
          <w:numId w:val="3"/>
        </w:numPr>
      </w:pPr>
      <w:ins w:id="141" w:author="Hingle, Joanna" w:date="2022-06-01T22:12:00Z">
        <w:r>
          <w:t>For BEST locksets, the p</w:t>
        </w:r>
        <w:r w:rsidR="00EA6317" w:rsidRPr="009214A5">
          <w:t>ermanent</w:t>
        </w:r>
      </w:ins>
      <w:r w:rsidR="00EA6317" w:rsidRPr="009214A5">
        <w:t xml:space="preserve"> key cores shall be </w:t>
      </w:r>
      <w:r w:rsidR="00EA6317" w:rsidRPr="009214A5" w:rsidDel="00156407">
        <w:t xml:space="preserve">furnished </w:t>
      </w:r>
      <w:ins w:id="142" w:author="Hingle, Joanna" w:date="2022-06-01T22:12:00Z">
        <w:r w:rsidR="00156407">
          <w:t>provided</w:t>
        </w:r>
        <w:r w:rsidR="00156407" w:rsidRPr="009214A5">
          <w:t xml:space="preserve"> </w:t>
        </w:r>
      </w:ins>
      <w:r w:rsidR="00EA6317" w:rsidRPr="009214A5">
        <w:t>by the Port of Seattle</w:t>
      </w:r>
      <w:r w:rsidR="004A5CB8">
        <w:t xml:space="preserve"> Lock Shop</w:t>
      </w:r>
      <w:r w:rsidR="004A5CB8" w:rsidDel="00CB7210">
        <w:t>s</w:t>
      </w:r>
      <w:r w:rsidR="00EA6317" w:rsidRPr="009214A5">
        <w:t>.</w:t>
      </w:r>
    </w:p>
    <w:p w14:paraId="2AEEB532" w14:textId="6F459CE2" w:rsidR="007B7B1D" w:rsidRDefault="003777EC">
      <w:pPr>
        <w:pStyle w:val="NumberedMaterial"/>
        <w:numPr>
          <w:ilvl w:val="2"/>
          <w:numId w:val="3"/>
        </w:numPr>
        <w:rPr>
          <w:ins w:id="143" w:author="Hingle, Joanna" w:date="2022-06-01T22:12:00Z"/>
        </w:rPr>
      </w:pPr>
      <w:r w:rsidRPr="003777EC">
        <w:t xml:space="preserve">Keys shall match existing </w:t>
      </w:r>
      <w:del w:id="144" w:author="Hingle, Joanna" w:date="2022-06-01T22:15:00Z">
        <w:r w:rsidRPr="003777EC" w:rsidDel="00CD2ADB">
          <w:delText>POS</w:delText>
        </w:r>
      </w:del>
      <w:r w:rsidRPr="003777EC" w:rsidDel="00DF6176">
        <w:t xml:space="preserve"> </w:t>
      </w:r>
      <w:ins w:id="145" w:author="Hingle, Joanna" w:date="2022-06-01T22:12:00Z">
        <w:r w:rsidR="00DF6176">
          <w:t>Port</w:t>
        </w:r>
        <w:r w:rsidR="00DF6176" w:rsidRPr="003777EC">
          <w:t xml:space="preserve"> </w:t>
        </w:r>
      </w:ins>
      <w:r w:rsidRPr="003777EC">
        <w:t>keys.  In addition to the BES</w:t>
      </w:r>
      <w:r w:rsidR="00580DFD">
        <w:t>T keys</w:t>
      </w:r>
      <w:r w:rsidRPr="003777EC">
        <w:t xml:space="preserve"> for personnel and roll up doors, </w:t>
      </w:r>
      <w:del w:id="146" w:author="Hingle, Joanna" w:date="2022-06-01T22:12:00Z">
        <w:r w:rsidRPr="003777EC">
          <w:delText xml:space="preserve"> </w:delText>
        </w:r>
      </w:del>
      <w:r w:rsidR="00580DFD">
        <w:t xml:space="preserve">the </w:t>
      </w:r>
      <w:r w:rsidRPr="003777EC">
        <w:t>current keys in use</w:t>
      </w:r>
      <w:r w:rsidR="00580DFD">
        <w:t xml:space="preserve"> are</w:t>
      </w:r>
      <w:r w:rsidRPr="003777EC">
        <w:t>:</w:t>
      </w:r>
      <w:del w:id="147" w:author="Hingle, Joanna" w:date="2022-06-01T22:12:00Z">
        <w:r w:rsidR="00097D55">
          <w:br/>
        </w:r>
      </w:del>
    </w:p>
    <w:p w14:paraId="413D37F6" w14:textId="643C9ED4" w:rsidR="007C2A8D" w:rsidRDefault="007C2A8D" w:rsidP="007C2A8D">
      <w:pPr>
        <w:pStyle w:val="NumberedMaterial"/>
        <w:numPr>
          <w:ilvl w:val="0"/>
          <w:numId w:val="0"/>
        </w:numPr>
        <w:ind w:left="630"/>
        <w:rPr>
          <w:ins w:id="148" w:author="Hingle, Joanna" w:date="2022-06-01T22:12:00Z"/>
        </w:rPr>
      </w:pPr>
    </w:p>
    <w:p w14:paraId="04A616B1" w14:textId="65FE23A4" w:rsidR="007C2A8D" w:rsidRDefault="007C2A8D" w:rsidP="007C2A8D">
      <w:pPr>
        <w:pStyle w:val="NumberedMaterial"/>
        <w:numPr>
          <w:ilvl w:val="0"/>
          <w:numId w:val="0"/>
        </w:numPr>
        <w:ind w:left="630"/>
        <w:rPr>
          <w:ins w:id="149" w:author="Hingle, Joanna" w:date="2022-06-01T22:12:00Z"/>
        </w:rPr>
      </w:pPr>
    </w:p>
    <w:p w14:paraId="61AA313A" w14:textId="71F9EE6C" w:rsidR="00092896" w:rsidRDefault="00092896" w:rsidP="007C2A8D">
      <w:pPr>
        <w:pStyle w:val="NumberedMaterial"/>
        <w:numPr>
          <w:ilvl w:val="0"/>
          <w:numId w:val="0"/>
        </w:numPr>
        <w:ind w:left="630"/>
        <w:rPr>
          <w:ins w:id="150" w:author="Hingle, Joanna" w:date="2022-06-01T22:12:00Z"/>
        </w:rPr>
      </w:pPr>
    </w:p>
    <w:p w14:paraId="1C3C9721" w14:textId="77777777" w:rsidR="00092896" w:rsidRDefault="00092896" w:rsidP="007C2A8D">
      <w:pPr>
        <w:pStyle w:val="NumberedMaterial"/>
        <w:numPr>
          <w:ilvl w:val="0"/>
          <w:numId w:val="0"/>
        </w:numPr>
        <w:ind w:left="630"/>
        <w:rPr>
          <w:ins w:id="151" w:author="Hingle, Joanna" w:date="2022-06-01T22:12:00Z"/>
        </w:rPr>
      </w:pPr>
    </w:p>
    <w:p w14:paraId="645F4B4B" w14:textId="77777777" w:rsidR="007C2A8D" w:rsidRDefault="007C2A8D" w:rsidP="00FD696E">
      <w:pPr>
        <w:pStyle w:val="NumberedMaterial"/>
        <w:numPr>
          <w:ilvl w:val="0"/>
          <w:numId w:val="0"/>
        </w:numPr>
        <w:ind w:left="630"/>
        <w:pPrChange w:id="152" w:author="Hingle, Joanna" w:date="2022-06-01T22:12:00Z">
          <w:pPr>
            <w:pStyle w:val="NumberedMaterial"/>
            <w:numPr>
              <w:ilvl w:val="2"/>
            </w:numPr>
            <w:tabs>
              <w:tab w:val="num" w:pos="2160"/>
            </w:tabs>
            <w:ind w:left="2160" w:hanging="720"/>
          </w:pPr>
        </w:pPrChange>
      </w:pP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1218"/>
        <w:gridCol w:w="6597"/>
        <w:tblGridChange w:id="153">
          <w:tblGrid>
            <w:gridCol w:w="1852"/>
            <w:gridCol w:w="303"/>
            <w:gridCol w:w="915"/>
            <w:gridCol w:w="545"/>
            <w:gridCol w:w="960"/>
            <w:gridCol w:w="5092"/>
            <w:gridCol w:w="108"/>
          </w:tblGrid>
        </w:tblGridChange>
      </w:tblGrid>
      <w:tr w:rsidR="00CD2ADB" w:rsidRPr="00EC509D" w14:paraId="6C9FEED9" w14:textId="77777777" w:rsidTr="00597580">
        <w:trPr>
          <w:trHeight w:val="370"/>
          <w:jc w:val="center"/>
        </w:trPr>
        <w:tc>
          <w:tcPr>
            <w:tcW w:w="1852" w:type="dxa"/>
            <w:shd w:val="clear" w:color="000000" w:fill="FFFFFF"/>
            <w:noWrap/>
            <w:vAlign w:val="bottom"/>
            <w:hideMark/>
          </w:tcPr>
          <w:p w14:paraId="22AA1269" w14:textId="77777777" w:rsidR="007B7B1D" w:rsidRPr="00EC509D" w:rsidRDefault="007B7B1D" w:rsidP="00597580">
            <w:pPr>
              <w:spacing w:after="0" w:line="240" w:lineRule="auto"/>
              <w:jc w:val="center"/>
              <w:rPr>
                <w:rFonts w:eastAsia="Times New Roman"/>
                <w:b/>
                <w:bCs/>
                <w:color w:val="000000"/>
                <w:sz w:val="28"/>
                <w:szCs w:val="28"/>
              </w:rPr>
              <w:pPrChange w:id="154" w:author="Hingle, Joanna" w:date="2022-06-01T22:12:00Z">
                <w:pPr/>
              </w:pPrChange>
            </w:pPr>
            <w:bookmarkStart w:id="155" w:name="KeyList"/>
            <w:r w:rsidRPr="00EC509D">
              <w:rPr>
                <w:rFonts w:eastAsia="Times New Roman"/>
                <w:b/>
                <w:bCs/>
                <w:color w:val="000000"/>
                <w:sz w:val="28"/>
                <w:szCs w:val="28"/>
              </w:rPr>
              <w:t>Key</w:t>
            </w:r>
          </w:p>
        </w:tc>
        <w:tc>
          <w:tcPr>
            <w:tcW w:w="1218" w:type="dxa"/>
            <w:shd w:val="clear" w:color="000000" w:fill="FFFFFF"/>
            <w:noWrap/>
            <w:vAlign w:val="bottom"/>
            <w:hideMark/>
          </w:tcPr>
          <w:p w14:paraId="7191186A" w14:textId="77777777" w:rsidR="007B7B1D" w:rsidRPr="00EC509D" w:rsidRDefault="007B7B1D" w:rsidP="00597580">
            <w:pPr>
              <w:spacing w:after="0" w:line="240" w:lineRule="auto"/>
              <w:jc w:val="center"/>
              <w:rPr>
                <w:rFonts w:eastAsia="Times New Roman"/>
                <w:b/>
                <w:bCs/>
                <w:color w:val="000000"/>
                <w:sz w:val="28"/>
                <w:szCs w:val="28"/>
              </w:rPr>
              <w:pPrChange w:id="156" w:author="Hingle, Joanna" w:date="2022-06-01T22:12:00Z">
                <w:pPr/>
              </w:pPrChange>
            </w:pPr>
            <w:r w:rsidRPr="00EC509D">
              <w:rPr>
                <w:rFonts w:eastAsia="Times New Roman"/>
                <w:b/>
                <w:bCs/>
                <w:color w:val="000000"/>
                <w:sz w:val="28"/>
                <w:szCs w:val="28"/>
              </w:rPr>
              <w:t>Blank</w:t>
            </w:r>
          </w:p>
        </w:tc>
        <w:tc>
          <w:tcPr>
            <w:tcW w:w="6597" w:type="dxa"/>
            <w:shd w:val="clear" w:color="000000" w:fill="FFFFFF"/>
            <w:noWrap/>
            <w:vAlign w:val="bottom"/>
            <w:hideMark/>
          </w:tcPr>
          <w:p w14:paraId="66628547" w14:textId="77777777" w:rsidR="007B7B1D" w:rsidRPr="00EC509D" w:rsidRDefault="007B7B1D" w:rsidP="00597580">
            <w:pPr>
              <w:spacing w:after="0" w:line="240" w:lineRule="auto"/>
              <w:jc w:val="center"/>
              <w:rPr>
                <w:rFonts w:eastAsia="Times New Roman"/>
                <w:b/>
                <w:bCs/>
                <w:color w:val="000000"/>
                <w:sz w:val="28"/>
                <w:szCs w:val="28"/>
              </w:rPr>
              <w:pPrChange w:id="157" w:author="Hingle, Joanna" w:date="2022-06-01T22:12:00Z">
                <w:pPr/>
              </w:pPrChange>
            </w:pPr>
            <w:r w:rsidRPr="00EC509D">
              <w:rPr>
                <w:rFonts w:eastAsia="Times New Roman"/>
                <w:b/>
                <w:bCs/>
                <w:color w:val="000000"/>
                <w:sz w:val="28"/>
                <w:szCs w:val="28"/>
              </w:rPr>
              <w:t>Application</w:t>
            </w:r>
          </w:p>
        </w:tc>
      </w:tr>
      <w:tr w:rsidR="007B7B1D" w:rsidRPr="00EC509D" w14:paraId="406F8BF4"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58" w:author="Hingle, Joanna" w:date="2022-06-01T22:12:00Z">
            <w:tblPrEx>
              <w:tblW w:w="7620" w:type="dxa"/>
              <w:tblInd w:w="2268" w:type="dxa"/>
            </w:tblPrEx>
          </w:tblPrExChange>
        </w:tblPrEx>
        <w:trPr>
          <w:trHeight w:val="350"/>
          <w:jc w:val="center"/>
          <w:trPrChange w:id="159" w:author="Hingle, Joanna" w:date="2022-06-01T22:12:00Z">
            <w:trPr>
              <w:gridBefore w:val="2"/>
              <w:trHeight w:val="350"/>
            </w:trPr>
          </w:trPrChange>
        </w:trPr>
        <w:tc>
          <w:tcPr>
            <w:tcW w:w="3070" w:type="dxa"/>
            <w:gridSpan w:val="2"/>
            <w:shd w:val="clear" w:color="auto" w:fill="auto"/>
            <w:hideMark/>
            <w:tcPrChange w:id="160" w:author="Hingle, Joanna" w:date="2022-06-01T22:12:00Z">
              <w:tcPr>
                <w:tcW w:w="2420" w:type="dxa"/>
                <w:gridSpan w:val="3"/>
                <w:tcBorders>
                  <w:top w:val="single" w:sz="4" w:space="0" w:color="auto"/>
                  <w:left w:val="single" w:sz="4" w:space="0" w:color="auto"/>
                  <w:bottom w:val="single" w:sz="4" w:space="0" w:color="auto"/>
                  <w:right w:val="single" w:sz="4" w:space="0" w:color="000000"/>
                </w:tcBorders>
                <w:shd w:val="clear" w:color="auto" w:fill="auto"/>
                <w:hideMark/>
              </w:tcPr>
            </w:tcPrChange>
          </w:tcPr>
          <w:p w14:paraId="4E9AF6EA" w14:textId="77777777" w:rsidR="007B7B1D" w:rsidRPr="00EC509D" w:rsidRDefault="007B7B1D" w:rsidP="00597580">
            <w:pPr>
              <w:spacing w:after="0" w:line="240" w:lineRule="auto"/>
              <w:rPr>
                <w:rFonts w:eastAsia="Times New Roman"/>
                <w:color w:val="000000"/>
              </w:rPr>
              <w:pPrChange w:id="161" w:author="Hingle, Joanna" w:date="2022-06-01T22:12:00Z">
                <w:pPr/>
              </w:pPrChange>
            </w:pPr>
            <w:r w:rsidRPr="00EC509D">
              <w:rPr>
                <w:rFonts w:eastAsia="Times New Roman"/>
                <w:color w:val="000000"/>
              </w:rPr>
              <w:t>Flat blade screwdriver</w:t>
            </w:r>
          </w:p>
        </w:tc>
        <w:tc>
          <w:tcPr>
            <w:tcW w:w="6597" w:type="dxa"/>
            <w:shd w:val="clear" w:color="auto" w:fill="auto"/>
            <w:hideMark/>
            <w:tcPrChange w:id="162"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29FF410E" w14:textId="77777777" w:rsidR="007B7B1D" w:rsidRPr="00EC509D" w:rsidRDefault="007B7B1D" w:rsidP="00597580">
            <w:pPr>
              <w:spacing w:after="0" w:line="240" w:lineRule="auto"/>
              <w:rPr>
                <w:rFonts w:eastAsia="Times New Roman"/>
                <w:color w:val="000000"/>
              </w:rPr>
              <w:pPrChange w:id="163" w:author="Hingle, Joanna" w:date="2022-06-01T22:12:00Z">
                <w:pPr/>
              </w:pPrChange>
            </w:pPr>
            <w:r w:rsidRPr="00EC509D">
              <w:rPr>
                <w:rFonts w:eastAsia="Times New Roman"/>
                <w:color w:val="000000"/>
              </w:rPr>
              <w:t>Access panels which are not specified with a key</w:t>
            </w:r>
          </w:p>
        </w:tc>
      </w:tr>
      <w:tr w:rsidR="007B7B1D" w:rsidRPr="00EC509D" w14:paraId="6B2493B4"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64" w:author="Hingle, Joanna" w:date="2022-06-01T22:12:00Z">
            <w:tblPrEx>
              <w:tblW w:w="7620" w:type="dxa"/>
              <w:tblInd w:w="2268" w:type="dxa"/>
            </w:tblPrEx>
          </w:tblPrExChange>
        </w:tblPrEx>
        <w:trPr>
          <w:trHeight w:val="310"/>
          <w:jc w:val="center"/>
          <w:trPrChange w:id="165" w:author="Hingle, Joanna" w:date="2022-06-01T22:12:00Z">
            <w:trPr>
              <w:gridBefore w:val="2"/>
              <w:trHeight w:val="313"/>
            </w:trPr>
          </w:trPrChange>
        </w:trPr>
        <w:tc>
          <w:tcPr>
            <w:tcW w:w="1852" w:type="dxa"/>
            <w:shd w:val="clear" w:color="auto" w:fill="auto"/>
            <w:hideMark/>
            <w:tcPrChange w:id="166" w:author="Hingle, Joanna" w:date="2022-06-01T22:12:00Z">
              <w:tcPr>
                <w:tcW w:w="1460" w:type="dxa"/>
                <w:gridSpan w:val="2"/>
                <w:tcBorders>
                  <w:top w:val="nil"/>
                  <w:left w:val="single" w:sz="4" w:space="0" w:color="auto"/>
                  <w:bottom w:val="single" w:sz="4" w:space="0" w:color="auto"/>
                  <w:right w:val="single" w:sz="4" w:space="0" w:color="auto"/>
                </w:tcBorders>
                <w:shd w:val="clear" w:color="auto" w:fill="auto"/>
                <w:hideMark/>
              </w:tcPr>
            </w:tcPrChange>
          </w:tcPr>
          <w:p w14:paraId="1258EFA0" w14:textId="77777777" w:rsidR="007B7B1D" w:rsidRPr="00EC509D" w:rsidRDefault="007B7B1D" w:rsidP="00597580">
            <w:pPr>
              <w:spacing w:after="0" w:line="240" w:lineRule="auto"/>
              <w:rPr>
                <w:rFonts w:eastAsia="Times New Roman"/>
                <w:color w:val="000000"/>
              </w:rPr>
              <w:pPrChange w:id="167" w:author="Hingle, Joanna" w:date="2022-06-01T22:12:00Z">
                <w:pPr/>
              </w:pPrChange>
            </w:pPr>
            <w:r w:rsidRPr="00EC509D">
              <w:rPr>
                <w:rFonts w:eastAsia="Times New Roman"/>
                <w:color w:val="000000"/>
              </w:rPr>
              <w:t>NSR251</w:t>
            </w:r>
          </w:p>
        </w:tc>
        <w:tc>
          <w:tcPr>
            <w:tcW w:w="1218" w:type="dxa"/>
            <w:shd w:val="clear" w:color="auto" w:fill="auto"/>
            <w:hideMark/>
            <w:tcPrChange w:id="168" w:author="Hingle, Joanna" w:date="2022-06-01T22:12:00Z">
              <w:tcPr>
                <w:tcW w:w="960" w:type="dxa"/>
                <w:tcBorders>
                  <w:top w:val="nil"/>
                  <w:left w:val="nil"/>
                  <w:bottom w:val="single" w:sz="4" w:space="0" w:color="auto"/>
                  <w:right w:val="single" w:sz="4" w:space="0" w:color="auto"/>
                </w:tcBorders>
                <w:shd w:val="clear" w:color="auto" w:fill="auto"/>
                <w:hideMark/>
              </w:tcPr>
            </w:tcPrChange>
          </w:tcPr>
          <w:p w14:paraId="78ED9ABF" w14:textId="5CA071A7" w:rsidR="007B7B1D" w:rsidRPr="00EC509D" w:rsidRDefault="00097D55" w:rsidP="00597580">
            <w:pPr>
              <w:spacing w:after="0" w:line="240" w:lineRule="auto"/>
              <w:rPr>
                <w:rFonts w:eastAsia="Times New Roman"/>
                <w:color w:val="000000"/>
              </w:rPr>
              <w:pPrChange w:id="169" w:author="Hingle, Joanna" w:date="2022-06-01T22:12:00Z">
                <w:pPr/>
              </w:pPrChange>
            </w:pPr>
            <w:del w:id="170" w:author="Hingle, Joanna" w:date="2022-06-01T22:12:00Z">
              <w:r w:rsidRPr="00097D55">
                <w:rPr>
                  <w:color w:val="000000"/>
                </w:rPr>
                <w:delText> </w:delText>
              </w:r>
            </w:del>
          </w:p>
        </w:tc>
        <w:tc>
          <w:tcPr>
            <w:tcW w:w="6597" w:type="dxa"/>
            <w:shd w:val="clear" w:color="auto" w:fill="auto"/>
            <w:hideMark/>
            <w:tcPrChange w:id="171"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4E56987B" w14:textId="77777777" w:rsidR="007B7B1D" w:rsidRPr="00EC509D" w:rsidRDefault="007B7B1D" w:rsidP="00597580">
            <w:pPr>
              <w:spacing w:after="0" w:line="240" w:lineRule="auto"/>
              <w:rPr>
                <w:rFonts w:eastAsia="Times New Roman"/>
                <w:color w:val="000000"/>
              </w:rPr>
              <w:pPrChange w:id="172" w:author="Hingle, Joanna" w:date="2022-06-01T22:12:00Z">
                <w:pPr/>
              </w:pPrChange>
            </w:pPr>
            <w:r w:rsidRPr="00EC509D">
              <w:rPr>
                <w:rFonts w:eastAsia="Times New Roman"/>
                <w:color w:val="000000"/>
              </w:rPr>
              <w:t>Square D Panels</w:t>
            </w:r>
          </w:p>
        </w:tc>
      </w:tr>
      <w:tr w:rsidR="007B7B1D" w:rsidRPr="00EC509D" w14:paraId="29FE3836"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73" w:author="Hingle, Joanna" w:date="2022-06-01T22:12:00Z">
            <w:tblPrEx>
              <w:tblW w:w="7620" w:type="dxa"/>
              <w:tblInd w:w="2268" w:type="dxa"/>
            </w:tblPrEx>
          </w:tblPrExChange>
        </w:tblPrEx>
        <w:trPr>
          <w:trHeight w:val="370"/>
          <w:jc w:val="center"/>
          <w:trPrChange w:id="174" w:author="Hingle, Joanna" w:date="2022-06-01T22:12:00Z">
            <w:trPr>
              <w:gridBefore w:val="2"/>
              <w:trHeight w:val="373"/>
            </w:trPr>
          </w:trPrChange>
        </w:trPr>
        <w:tc>
          <w:tcPr>
            <w:tcW w:w="1852" w:type="dxa"/>
            <w:shd w:val="clear" w:color="auto" w:fill="auto"/>
            <w:hideMark/>
            <w:tcPrChange w:id="175" w:author="Hingle, Joanna" w:date="2022-06-01T22:12:00Z">
              <w:tcPr>
                <w:tcW w:w="1460" w:type="dxa"/>
                <w:gridSpan w:val="2"/>
                <w:tcBorders>
                  <w:top w:val="nil"/>
                  <w:left w:val="single" w:sz="4" w:space="0" w:color="auto"/>
                  <w:bottom w:val="single" w:sz="4" w:space="0" w:color="auto"/>
                  <w:right w:val="single" w:sz="4" w:space="0" w:color="auto"/>
                </w:tcBorders>
                <w:shd w:val="clear" w:color="auto" w:fill="auto"/>
                <w:hideMark/>
              </w:tcPr>
            </w:tcPrChange>
          </w:tcPr>
          <w:p w14:paraId="7543453E" w14:textId="77777777" w:rsidR="007B7B1D" w:rsidRPr="00EC509D" w:rsidRDefault="007B7B1D" w:rsidP="00597580">
            <w:pPr>
              <w:spacing w:after="0" w:line="240" w:lineRule="auto"/>
              <w:rPr>
                <w:rFonts w:eastAsia="Times New Roman"/>
                <w:color w:val="000000"/>
              </w:rPr>
              <w:pPrChange w:id="176" w:author="Hingle, Joanna" w:date="2022-06-01T22:12:00Z">
                <w:pPr/>
              </w:pPrChange>
            </w:pPr>
            <w:r w:rsidRPr="00EC509D">
              <w:rPr>
                <w:rFonts w:eastAsia="Times New Roman"/>
                <w:color w:val="000000"/>
              </w:rPr>
              <w:t>D018</w:t>
            </w:r>
          </w:p>
        </w:tc>
        <w:tc>
          <w:tcPr>
            <w:tcW w:w="1218" w:type="dxa"/>
            <w:shd w:val="clear" w:color="auto" w:fill="auto"/>
            <w:hideMark/>
            <w:tcPrChange w:id="177" w:author="Hingle, Joanna" w:date="2022-06-01T22:12:00Z">
              <w:tcPr>
                <w:tcW w:w="960" w:type="dxa"/>
                <w:tcBorders>
                  <w:top w:val="nil"/>
                  <w:left w:val="nil"/>
                  <w:bottom w:val="single" w:sz="4" w:space="0" w:color="auto"/>
                  <w:right w:val="single" w:sz="4" w:space="0" w:color="auto"/>
                </w:tcBorders>
                <w:shd w:val="clear" w:color="auto" w:fill="auto"/>
                <w:hideMark/>
              </w:tcPr>
            </w:tcPrChange>
          </w:tcPr>
          <w:p w14:paraId="30C4483F" w14:textId="77777777" w:rsidR="007B7B1D" w:rsidRPr="00EC509D" w:rsidRDefault="007B7B1D" w:rsidP="00597580">
            <w:pPr>
              <w:spacing w:after="0" w:line="240" w:lineRule="auto"/>
              <w:rPr>
                <w:rFonts w:eastAsia="Times New Roman"/>
                <w:color w:val="000000"/>
              </w:rPr>
              <w:pPrChange w:id="178" w:author="Hingle, Joanna" w:date="2022-06-01T22:12:00Z">
                <w:pPr/>
              </w:pPrChange>
            </w:pPr>
            <w:r w:rsidRPr="00EC509D">
              <w:rPr>
                <w:rFonts w:eastAsia="Times New Roman"/>
                <w:color w:val="000000"/>
              </w:rPr>
              <w:t> </w:t>
            </w:r>
          </w:p>
        </w:tc>
        <w:tc>
          <w:tcPr>
            <w:tcW w:w="6597" w:type="dxa"/>
            <w:shd w:val="clear" w:color="auto" w:fill="auto"/>
            <w:hideMark/>
            <w:tcPrChange w:id="179"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751461F0" w14:textId="77777777" w:rsidR="007B7B1D" w:rsidRPr="00EC509D" w:rsidRDefault="007B7B1D" w:rsidP="00597580">
            <w:pPr>
              <w:spacing w:after="0" w:line="240" w:lineRule="auto"/>
              <w:rPr>
                <w:rFonts w:eastAsia="Times New Roman"/>
                <w:color w:val="000000"/>
              </w:rPr>
              <w:pPrChange w:id="180" w:author="Hingle, Joanna" w:date="2022-06-01T22:12:00Z">
                <w:pPr/>
              </w:pPrChange>
            </w:pPr>
            <w:r w:rsidRPr="00EC509D">
              <w:rPr>
                <w:rFonts w:eastAsia="Times New Roman"/>
                <w:color w:val="000000"/>
              </w:rPr>
              <w:t>Allen-Bradley pilot devices. Widely used as JAM RESET switches in conveyor system.</w:t>
            </w:r>
          </w:p>
        </w:tc>
      </w:tr>
      <w:tr w:rsidR="007B7B1D" w:rsidRPr="00EC509D" w14:paraId="618A9932"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181" w:author="Hingle, Joanna" w:date="2022-06-01T22:12:00Z">
            <w:tblPrEx>
              <w:tblW w:w="7620" w:type="dxa"/>
              <w:tblInd w:w="2268" w:type="dxa"/>
            </w:tblPrEx>
          </w:tblPrExChange>
        </w:tblPrEx>
        <w:trPr>
          <w:trHeight w:val="310"/>
          <w:jc w:val="center"/>
          <w:trPrChange w:id="182" w:author="Hingle, Joanna" w:date="2022-06-01T22:12:00Z">
            <w:trPr>
              <w:gridBefore w:val="2"/>
              <w:trHeight w:val="313"/>
            </w:trPr>
          </w:trPrChange>
        </w:trPr>
        <w:tc>
          <w:tcPr>
            <w:tcW w:w="1852" w:type="dxa"/>
            <w:shd w:val="clear" w:color="auto" w:fill="auto"/>
            <w:hideMark/>
            <w:tcPrChange w:id="183" w:author="Hingle, Joanna" w:date="2022-06-01T22:12:00Z">
              <w:tcPr>
                <w:tcW w:w="1460" w:type="dxa"/>
                <w:gridSpan w:val="2"/>
                <w:tcBorders>
                  <w:top w:val="nil"/>
                  <w:left w:val="single" w:sz="4" w:space="0" w:color="auto"/>
                  <w:bottom w:val="single" w:sz="4" w:space="0" w:color="auto"/>
                  <w:right w:val="single" w:sz="4" w:space="0" w:color="auto"/>
                </w:tcBorders>
                <w:shd w:val="clear" w:color="auto" w:fill="auto"/>
                <w:hideMark/>
              </w:tcPr>
            </w:tcPrChange>
          </w:tcPr>
          <w:p w14:paraId="18BF4B8F" w14:textId="1234EEB5" w:rsidR="007B7B1D" w:rsidRPr="00EC509D" w:rsidRDefault="00097D55" w:rsidP="00597580">
            <w:pPr>
              <w:spacing w:after="0" w:line="240" w:lineRule="auto"/>
              <w:rPr>
                <w:rFonts w:eastAsia="Times New Roman"/>
                <w:color w:val="000000"/>
              </w:rPr>
              <w:pPrChange w:id="184" w:author="Hingle, Joanna" w:date="2022-06-01T22:12:00Z">
                <w:pPr/>
              </w:pPrChange>
            </w:pPr>
            <w:del w:id="185" w:author="Hingle, Joanna" w:date="2022-06-01T22:12:00Z">
              <w:r w:rsidRPr="00097D55">
                <w:rPr>
                  <w:color w:val="000000"/>
                </w:rPr>
                <w:delText>CH751</w:delText>
              </w:r>
            </w:del>
            <w:ins w:id="186" w:author="Hingle, Joanna" w:date="2022-06-01T22:12:00Z">
              <w:r w:rsidR="007B7B1D">
                <w:rPr>
                  <w:rFonts w:eastAsia="Times New Roman"/>
                  <w:color w:val="000000"/>
                </w:rPr>
                <w:t>270</w:t>
              </w:r>
            </w:ins>
          </w:p>
        </w:tc>
        <w:tc>
          <w:tcPr>
            <w:tcW w:w="1218" w:type="dxa"/>
            <w:shd w:val="clear" w:color="auto" w:fill="auto"/>
            <w:hideMark/>
            <w:tcPrChange w:id="187" w:author="Hingle, Joanna" w:date="2022-06-01T22:12:00Z">
              <w:tcPr>
                <w:tcW w:w="960" w:type="dxa"/>
                <w:tcBorders>
                  <w:top w:val="nil"/>
                  <w:left w:val="nil"/>
                  <w:bottom w:val="single" w:sz="4" w:space="0" w:color="auto"/>
                  <w:right w:val="single" w:sz="4" w:space="0" w:color="auto"/>
                </w:tcBorders>
                <w:shd w:val="clear" w:color="auto" w:fill="auto"/>
                <w:hideMark/>
              </w:tcPr>
            </w:tcPrChange>
          </w:tcPr>
          <w:p w14:paraId="7DC25B8D" w14:textId="13B663D5" w:rsidR="007B7B1D" w:rsidRPr="00EC509D" w:rsidRDefault="00097D55" w:rsidP="00597580">
            <w:pPr>
              <w:spacing w:after="0" w:line="240" w:lineRule="auto"/>
              <w:rPr>
                <w:rFonts w:eastAsia="Times New Roman"/>
                <w:color w:val="000000"/>
              </w:rPr>
              <w:pPrChange w:id="188" w:author="Hingle, Joanna" w:date="2022-06-01T22:12:00Z">
                <w:pPr/>
              </w:pPrChange>
            </w:pPr>
            <w:del w:id="189" w:author="Hingle, Joanna" w:date="2022-06-01T22:12:00Z">
              <w:r w:rsidRPr="00097D55">
                <w:rPr>
                  <w:color w:val="000000"/>
                </w:rPr>
                <w:delText>Y11</w:delText>
              </w:r>
            </w:del>
            <w:ins w:id="190" w:author="Hingle, Joanna" w:date="2022-06-01T22:12:00Z">
              <w:r w:rsidR="007B7B1D">
                <w:rPr>
                  <w:rFonts w:eastAsia="Times New Roman"/>
                  <w:color w:val="000000"/>
                </w:rPr>
                <w:t>54G</w:t>
              </w:r>
            </w:ins>
          </w:p>
        </w:tc>
        <w:tc>
          <w:tcPr>
            <w:tcW w:w="6597" w:type="dxa"/>
            <w:shd w:val="clear" w:color="auto" w:fill="auto"/>
            <w:hideMark/>
            <w:tcPrChange w:id="191"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243F2FAD" w14:textId="5720A032" w:rsidR="007B7B1D" w:rsidRDefault="00097D55" w:rsidP="00597580">
            <w:pPr>
              <w:spacing w:after="0" w:line="240" w:lineRule="auto"/>
              <w:rPr>
                <w:ins w:id="192" w:author="Hingle, Joanna" w:date="2022-06-01T22:12:00Z"/>
                <w:rFonts w:eastAsia="Times New Roman"/>
                <w:color w:val="000000"/>
              </w:rPr>
            </w:pPr>
            <w:del w:id="193" w:author="Hingle, Joanna" w:date="2022-06-01T22:12:00Z">
              <w:r w:rsidRPr="00097D55">
                <w:rPr>
                  <w:color w:val="000000"/>
                </w:rPr>
                <w:delText>Loading Bridge Cabinet Locks</w:delText>
              </w:r>
            </w:del>
            <w:ins w:id="194" w:author="Hingle, Joanna" w:date="2022-06-01T22:12:00Z">
              <w:r w:rsidR="007B7B1D" w:rsidRPr="000757ED">
                <w:rPr>
                  <w:rFonts w:eastAsia="Times New Roman"/>
                  <w:color w:val="000000"/>
                </w:rPr>
                <w:t>Access Control Systems (ACS) electrical cabinets for</w:t>
              </w:r>
              <w:r w:rsidR="007B7B1D">
                <w:rPr>
                  <w:rFonts w:eastAsia="Times New Roman"/>
                  <w:color w:val="000000"/>
                </w:rPr>
                <w:t>:</w:t>
              </w:r>
            </w:ins>
          </w:p>
          <w:p w14:paraId="2714D8A4" w14:textId="77777777" w:rsidR="007B7B1D" w:rsidRDefault="007B7B1D" w:rsidP="00597580">
            <w:pPr>
              <w:spacing w:after="0" w:line="240" w:lineRule="auto"/>
              <w:ind w:left="720"/>
              <w:rPr>
                <w:ins w:id="195" w:author="Hingle, Joanna" w:date="2022-06-01T22:12:00Z"/>
                <w:rFonts w:eastAsia="Times New Roman"/>
                <w:color w:val="000000"/>
              </w:rPr>
            </w:pPr>
            <w:ins w:id="196" w:author="Hingle, Joanna" w:date="2022-06-01T22:12:00Z">
              <w:r w:rsidRPr="000757ED">
                <w:rPr>
                  <w:rFonts w:eastAsia="Times New Roman"/>
                  <w:color w:val="000000"/>
                </w:rPr>
                <w:t>I</w:t>
              </w:r>
              <w:r>
                <w:rPr>
                  <w:rFonts w:eastAsia="Times New Roman"/>
                  <w:color w:val="000000"/>
                </w:rPr>
                <w:t>nterface Termination Box (ITB)</w:t>
              </w:r>
            </w:ins>
          </w:p>
          <w:p w14:paraId="65C7C86B" w14:textId="77777777" w:rsidR="007B7B1D" w:rsidRDefault="007B7B1D" w:rsidP="00597580">
            <w:pPr>
              <w:spacing w:after="0" w:line="240" w:lineRule="auto"/>
              <w:ind w:left="720"/>
              <w:rPr>
                <w:ins w:id="197" w:author="Hingle, Joanna" w:date="2022-06-01T22:12:00Z"/>
                <w:rFonts w:eastAsia="Times New Roman"/>
                <w:color w:val="000000"/>
              </w:rPr>
            </w:pPr>
            <w:ins w:id="198" w:author="Hingle, Joanna" w:date="2022-06-01T22:12:00Z">
              <w:r w:rsidRPr="000757ED">
                <w:rPr>
                  <w:rFonts w:eastAsia="Times New Roman"/>
                  <w:color w:val="000000"/>
                </w:rPr>
                <w:t>power supply cabinets</w:t>
              </w:r>
            </w:ins>
          </w:p>
          <w:p w14:paraId="3C609D98" w14:textId="77777777" w:rsidR="007B7B1D" w:rsidRPr="00EC509D" w:rsidRDefault="007B7B1D" w:rsidP="00597580">
            <w:pPr>
              <w:spacing w:after="0" w:line="240" w:lineRule="auto"/>
              <w:ind w:left="720"/>
              <w:rPr>
                <w:rFonts w:eastAsia="Times New Roman"/>
                <w:color w:val="000000"/>
              </w:rPr>
              <w:pPrChange w:id="199" w:author="Hingle, Joanna" w:date="2022-06-01T22:12:00Z">
                <w:pPr/>
              </w:pPrChange>
            </w:pPr>
            <w:ins w:id="200" w:author="Hingle, Joanna" w:date="2022-06-01T22:12:00Z">
              <w:r w:rsidRPr="000757ED">
                <w:rPr>
                  <w:rFonts w:eastAsia="Times New Roman"/>
                  <w:color w:val="000000"/>
                </w:rPr>
                <w:t>CK721 cabinets</w:t>
              </w:r>
            </w:ins>
          </w:p>
        </w:tc>
      </w:tr>
      <w:tr w:rsidR="007B7B1D" w:rsidRPr="00EC509D" w14:paraId="6AF7E3EB"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01" w:author="Hingle, Joanna" w:date="2022-06-01T22:12:00Z">
            <w:tblPrEx>
              <w:tblW w:w="7620" w:type="dxa"/>
              <w:tblInd w:w="2268" w:type="dxa"/>
            </w:tblPrEx>
          </w:tblPrExChange>
        </w:tblPrEx>
        <w:trPr>
          <w:trHeight w:val="310"/>
          <w:jc w:val="center"/>
          <w:trPrChange w:id="202" w:author="Hingle, Joanna" w:date="2022-06-01T22:12:00Z">
            <w:trPr>
              <w:gridBefore w:val="2"/>
              <w:trHeight w:val="315"/>
            </w:trPr>
          </w:trPrChange>
        </w:trPr>
        <w:tc>
          <w:tcPr>
            <w:tcW w:w="1852" w:type="dxa"/>
            <w:shd w:val="clear" w:color="auto" w:fill="auto"/>
            <w:hideMark/>
            <w:tcPrChange w:id="203" w:author="Hingle, Joanna" w:date="2022-06-01T22:12:00Z">
              <w:tcPr>
                <w:tcW w:w="1460" w:type="dxa"/>
                <w:gridSpan w:val="2"/>
                <w:tcBorders>
                  <w:top w:val="nil"/>
                  <w:left w:val="single" w:sz="4" w:space="0" w:color="auto"/>
                  <w:bottom w:val="single" w:sz="4" w:space="0" w:color="auto"/>
                  <w:right w:val="single" w:sz="4" w:space="0" w:color="auto"/>
                </w:tcBorders>
                <w:shd w:val="clear" w:color="auto" w:fill="auto"/>
                <w:hideMark/>
              </w:tcPr>
            </w:tcPrChange>
          </w:tcPr>
          <w:p w14:paraId="1D241039" w14:textId="77777777" w:rsidR="007B7B1D" w:rsidRPr="00EC509D" w:rsidRDefault="007B7B1D" w:rsidP="00597580">
            <w:pPr>
              <w:spacing w:after="0" w:line="240" w:lineRule="auto"/>
              <w:rPr>
                <w:rFonts w:eastAsia="Times New Roman"/>
                <w:color w:val="000000"/>
              </w:rPr>
              <w:pPrChange w:id="204" w:author="Hingle, Joanna" w:date="2022-06-01T22:12:00Z">
                <w:pPr/>
              </w:pPrChange>
            </w:pPr>
            <w:r w:rsidRPr="00EC509D">
              <w:rPr>
                <w:rFonts w:eastAsia="Times New Roman"/>
                <w:color w:val="000000"/>
              </w:rPr>
              <w:t>CAT 45</w:t>
            </w:r>
          </w:p>
        </w:tc>
        <w:tc>
          <w:tcPr>
            <w:tcW w:w="1218" w:type="dxa"/>
            <w:shd w:val="clear" w:color="auto" w:fill="auto"/>
            <w:hideMark/>
            <w:tcPrChange w:id="205" w:author="Hingle, Joanna" w:date="2022-06-01T22:12:00Z">
              <w:tcPr>
                <w:tcW w:w="960" w:type="dxa"/>
                <w:tcBorders>
                  <w:top w:val="nil"/>
                  <w:left w:val="nil"/>
                  <w:bottom w:val="single" w:sz="4" w:space="0" w:color="auto"/>
                  <w:right w:val="single" w:sz="4" w:space="0" w:color="auto"/>
                </w:tcBorders>
                <w:shd w:val="clear" w:color="auto" w:fill="auto"/>
                <w:hideMark/>
              </w:tcPr>
            </w:tcPrChange>
          </w:tcPr>
          <w:p w14:paraId="0B8F1441" w14:textId="77777777" w:rsidR="007B7B1D" w:rsidRPr="00EC509D" w:rsidRDefault="007B7B1D" w:rsidP="00597580">
            <w:pPr>
              <w:spacing w:after="0" w:line="240" w:lineRule="auto"/>
              <w:rPr>
                <w:rFonts w:eastAsia="Times New Roman"/>
                <w:color w:val="000000"/>
              </w:rPr>
              <w:pPrChange w:id="206" w:author="Hingle, Joanna" w:date="2022-06-01T22:12:00Z">
                <w:pPr/>
              </w:pPrChange>
            </w:pPr>
            <w:r w:rsidRPr="00EC509D">
              <w:rPr>
                <w:rFonts w:eastAsia="Times New Roman"/>
                <w:color w:val="000000"/>
              </w:rPr>
              <w:t> </w:t>
            </w:r>
          </w:p>
        </w:tc>
        <w:tc>
          <w:tcPr>
            <w:tcW w:w="6597" w:type="dxa"/>
            <w:shd w:val="clear" w:color="auto" w:fill="auto"/>
            <w:hideMark/>
            <w:tcPrChange w:id="207"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0B08C846" w14:textId="19AE7263" w:rsidR="007B7B1D" w:rsidRPr="00EC509D" w:rsidRDefault="00097D55" w:rsidP="00597580">
            <w:pPr>
              <w:spacing w:after="0" w:line="240" w:lineRule="auto"/>
              <w:rPr>
                <w:rFonts w:eastAsia="Times New Roman"/>
                <w:color w:val="000000"/>
              </w:rPr>
              <w:pPrChange w:id="208" w:author="Hingle, Joanna" w:date="2022-06-01T22:12:00Z">
                <w:pPr/>
              </w:pPrChange>
            </w:pPr>
            <w:del w:id="209" w:author="Hingle, Joanna" w:date="2022-06-01T22:12:00Z">
              <w:r w:rsidRPr="00097D55">
                <w:rPr>
                  <w:color w:val="000000"/>
                </w:rPr>
                <w:delText>Electrical, Plumbing &amp; Piping access</w:delText>
              </w:r>
            </w:del>
            <w:ins w:id="210" w:author="Hingle, Joanna" w:date="2022-06-01T22:12:00Z">
              <w:r w:rsidR="0065687B">
                <w:rPr>
                  <w:rFonts w:eastAsia="Times New Roman"/>
                  <w:color w:val="000000"/>
                </w:rPr>
                <w:t>Access</w:t>
              </w:r>
            </w:ins>
            <w:r w:rsidR="0065687B">
              <w:rPr>
                <w:rFonts w:eastAsia="Times New Roman"/>
                <w:color w:val="000000"/>
              </w:rPr>
              <w:t xml:space="preserve"> panels</w:t>
            </w:r>
            <w:ins w:id="211" w:author="Hingle, Joanna" w:date="2022-06-01T22:12:00Z">
              <w:r w:rsidR="0065687B">
                <w:rPr>
                  <w:rFonts w:eastAsia="Times New Roman"/>
                  <w:color w:val="000000"/>
                </w:rPr>
                <w:t xml:space="preserve">, </w:t>
              </w:r>
              <w:r w:rsidR="00C14F6E">
                <w:rPr>
                  <w:rFonts w:eastAsia="Times New Roman"/>
                  <w:color w:val="000000"/>
                </w:rPr>
                <w:t xml:space="preserve">plumbing, piping and other </w:t>
              </w:r>
              <w:r w:rsidR="008919B0">
                <w:rPr>
                  <w:rFonts w:eastAsia="Times New Roman"/>
                  <w:color w:val="000000"/>
                </w:rPr>
                <w:t>cabinets</w:t>
              </w:r>
            </w:ins>
          </w:p>
        </w:tc>
      </w:tr>
      <w:tr w:rsidR="007B7B1D" w:rsidRPr="00EC509D" w14:paraId="3A93D13D"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12" w:author="Hingle, Joanna" w:date="2022-06-01T22:12:00Z">
            <w:tblPrEx>
              <w:tblW w:w="7620" w:type="dxa"/>
              <w:tblInd w:w="2268" w:type="dxa"/>
            </w:tblPrEx>
          </w:tblPrExChange>
        </w:tblPrEx>
        <w:trPr>
          <w:trHeight w:val="310"/>
          <w:jc w:val="center"/>
          <w:trPrChange w:id="213" w:author="Hingle, Joanna" w:date="2022-06-01T22:12:00Z">
            <w:trPr>
              <w:gridBefore w:val="2"/>
              <w:trHeight w:val="313"/>
            </w:trPr>
          </w:trPrChange>
        </w:trPr>
        <w:tc>
          <w:tcPr>
            <w:tcW w:w="1852" w:type="dxa"/>
            <w:shd w:val="clear" w:color="auto" w:fill="auto"/>
            <w:hideMark/>
            <w:tcPrChange w:id="214" w:author="Hingle, Joanna" w:date="2022-06-01T22:12:00Z">
              <w:tcPr>
                <w:tcW w:w="1460" w:type="dxa"/>
                <w:gridSpan w:val="2"/>
                <w:tcBorders>
                  <w:top w:val="nil"/>
                  <w:left w:val="single" w:sz="4" w:space="0" w:color="auto"/>
                  <w:bottom w:val="single" w:sz="4" w:space="0" w:color="auto"/>
                  <w:right w:val="single" w:sz="4" w:space="0" w:color="auto"/>
                </w:tcBorders>
                <w:shd w:val="clear" w:color="auto" w:fill="auto"/>
                <w:hideMark/>
              </w:tcPr>
            </w:tcPrChange>
          </w:tcPr>
          <w:p w14:paraId="42EF9AF1" w14:textId="77777777" w:rsidR="007B7B1D" w:rsidRPr="00EC509D" w:rsidRDefault="007B7B1D" w:rsidP="00597580">
            <w:pPr>
              <w:spacing w:after="0" w:line="240" w:lineRule="auto"/>
              <w:rPr>
                <w:rFonts w:eastAsia="Times New Roman"/>
                <w:color w:val="000000"/>
              </w:rPr>
              <w:pPrChange w:id="215" w:author="Hingle, Joanna" w:date="2022-06-01T22:12:00Z">
                <w:pPr/>
              </w:pPrChange>
            </w:pPr>
            <w:r w:rsidRPr="00EC509D">
              <w:rPr>
                <w:rFonts w:eastAsia="Times New Roman"/>
                <w:color w:val="000000"/>
              </w:rPr>
              <w:t>CAT 74</w:t>
            </w:r>
          </w:p>
        </w:tc>
        <w:tc>
          <w:tcPr>
            <w:tcW w:w="1218" w:type="dxa"/>
            <w:shd w:val="clear" w:color="auto" w:fill="auto"/>
            <w:hideMark/>
            <w:tcPrChange w:id="216" w:author="Hingle, Joanna" w:date="2022-06-01T22:12:00Z">
              <w:tcPr>
                <w:tcW w:w="960" w:type="dxa"/>
                <w:tcBorders>
                  <w:top w:val="nil"/>
                  <w:left w:val="nil"/>
                  <w:bottom w:val="single" w:sz="4" w:space="0" w:color="auto"/>
                  <w:right w:val="single" w:sz="4" w:space="0" w:color="auto"/>
                </w:tcBorders>
                <w:shd w:val="clear" w:color="auto" w:fill="auto"/>
                <w:hideMark/>
              </w:tcPr>
            </w:tcPrChange>
          </w:tcPr>
          <w:p w14:paraId="7D17F107" w14:textId="5466F9BC" w:rsidR="007B7B1D" w:rsidRPr="00EC509D" w:rsidRDefault="00097D55" w:rsidP="00597580">
            <w:pPr>
              <w:spacing w:after="0" w:line="240" w:lineRule="auto"/>
              <w:rPr>
                <w:rFonts w:eastAsia="Times New Roman"/>
                <w:color w:val="000000"/>
              </w:rPr>
              <w:pPrChange w:id="217" w:author="Hingle, Joanna" w:date="2022-06-01T22:12:00Z">
                <w:pPr/>
              </w:pPrChange>
            </w:pPr>
            <w:del w:id="218" w:author="Hingle, Joanna" w:date="2022-06-01T22:12:00Z">
              <w:r w:rsidRPr="00097D55">
                <w:rPr>
                  <w:color w:val="000000"/>
                </w:rPr>
                <w:delText> </w:delText>
              </w:r>
            </w:del>
            <w:ins w:id="219" w:author="Hingle, Joanna" w:date="2022-06-01T22:12:00Z">
              <w:r w:rsidR="00940AEB">
                <w:rPr>
                  <w:rFonts w:eastAsia="Times New Roman"/>
                  <w:color w:val="000000"/>
                </w:rPr>
                <w:t xml:space="preserve">Bobrick, </w:t>
              </w:r>
              <w:r w:rsidR="00D10BF5">
                <w:rPr>
                  <w:rFonts w:eastAsia="Times New Roman"/>
                  <w:color w:val="000000"/>
                </w:rPr>
                <w:t xml:space="preserve">CompX, FMJ or </w:t>
              </w:r>
              <w:r w:rsidR="00E050D8">
                <w:rPr>
                  <w:rFonts w:eastAsia="Times New Roman"/>
                  <w:color w:val="000000"/>
                </w:rPr>
                <w:t xml:space="preserve">approved </w:t>
              </w:r>
              <w:r w:rsidR="00D10BF5">
                <w:rPr>
                  <w:rFonts w:eastAsia="Times New Roman"/>
                  <w:color w:val="000000"/>
                </w:rPr>
                <w:t xml:space="preserve">equal. </w:t>
              </w:r>
              <w:r w:rsidR="0071744F">
                <w:rPr>
                  <w:rFonts w:eastAsia="Times New Roman"/>
                  <w:color w:val="000000"/>
                </w:rPr>
                <w:t xml:space="preserve">Ilco </w:t>
              </w:r>
              <w:r w:rsidR="00E050D8">
                <w:rPr>
                  <w:rFonts w:eastAsia="Times New Roman"/>
                  <w:color w:val="000000"/>
                </w:rPr>
                <w:t>S1000V</w:t>
              </w:r>
            </w:ins>
          </w:p>
        </w:tc>
        <w:tc>
          <w:tcPr>
            <w:tcW w:w="6597" w:type="dxa"/>
            <w:shd w:val="clear" w:color="auto" w:fill="auto"/>
            <w:hideMark/>
            <w:tcPrChange w:id="220"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1A86A5D0" w14:textId="77777777" w:rsidR="007B7B1D" w:rsidRPr="00EC509D" w:rsidRDefault="007B7B1D" w:rsidP="00597580">
            <w:pPr>
              <w:spacing w:after="0" w:line="240" w:lineRule="auto"/>
              <w:rPr>
                <w:rFonts w:eastAsia="Times New Roman"/>
                <w:color w:val="000000"/>
              </w:rPr>
              <w:pPrChange w:id="221" w:author="Hingle, Joanna" w:date="2022-06-01T22:12:00Z">
                <w:pPr/>
              </w:pPrChange>
            </w:pPr>
            <w:r w:rsidRPr="00EC509D">
              <w:rPr>
                <w:rFonts w:eastAsia="Times New Roman"/>
                <w:color w:val="000000"/>
              </w:rPr>
              <w:t>Dispensers</w:t>
            </w:r>
            <w:r>
              <w:rPr>
                <w:rFonts w:eastAsia="Times New Roman"/>
                <w:color w:val="000000"/>
              </w:rPr>
              <w:t xml:space="preserve">, </w:t>
            </w:r>
            <w:r w:rsidRPr="00EC509D">
              <w:rPr>
                <w:rFonts w:eastAsia="Times New Roman"/>
                <w:color w:val="000000"/>
              </w:rPr>
              <w:t>Restroom accessories</w:t>
            </w:r>
          </w:p>
        </w:tc>
      </w:tr>
      <w:tr w:rsidR="007B7B1D" w:rsidRPr="00EC509D" w14:paraId="4C02A2C4" w14:textId="77777777" w:rsidTr="00597580">
        <w:trPr>
          <w:trHeight w:val="310"/>
          <w:jc w:val="center"/>
          <w:ins w:id="222" w:author="Hingle, Joanna" w:date="2022-06-01T22:12:00Z"/>
        </w:trPr>
        <w:tc>
          <w:tcPr>
            <w:tcW w:w="1852" w:type="dxa"/>
            <w:shd w:val="clear" w:color="auto" w:fill="auto"/>
          </w:tcPr>
          <w:p w14:paraId="53CEDF3C" w14:textId="77777777" w:rsidR="007B7B1D" w:rsidRPr="00EC509D" w:rsidRDefault="007B7B1D" w:rsidP="00597580">
            <w:pPr>
              <w:spacing w:after="0" w:line="240" w:lineRule="auto"/>
              <w:rPr>
                <w:ins w:id="223" w:author="Hingle, Joanna" w:date="2022-06-01T22:12:00Z"/>
                <w:rFonts w:eastAsia="Times New Roman"/>
                <w:color w:val="000000"/>
              </w:rPr>
            </w:pPr>
            <w:ins w:id="224" w:author="Hingle, Joanna" w:date="2022-06-01T22:12:00Z">
              <w:r>
                <w:rPr>
                  <w:rFonts w:eastAsia="Times New Roman"/>
                  <w:color w:val="000000"/>
                </w:rPr>
                <w:t>FAB 11</w:t>
              </w:r>
            </w:ins>
          </w:p>
        </w:tc>
        <w:tc>
          <w:tcPr>
            <w:tcW w:w="1218" w:type="dxa"/>
            <w:shd w:val="clear" w:color="auto" w:fill="auto"/>
          </w:tcPr>
          <w:p w14:paraId="4256E4FA" w14:textId="77777777" w:rsidR="007B7B1D" w:rsidRPr="00EC509D" w:rsidRDefault="007B7B1D" w:rsidP="00597580">
            <w:pPr>
              <w:spacing w:after="0" w:line="240" w:lineRule="auto"/>
              <w:rPr>
                <w:ins w:id="225" w:author="Hingle, Joanna" w:date="2022-06-01T22:12:00Z"/>
                <w:rFonts w:eastAsia="Times New Roman"/>
                <w:color w:val="000000"/>
              </w:rPr>
            </w:pPr>
            <w:ins w:id="226" w:author="Hingle, Joanna" w:date="2022-06-01T22:12:00Z">
              <w:r>
                <w:rPr>
                  <w:rFonts w:eastAsia="Times New Roman"/>
                  <w:color w:val="000000"/>
                </w:rPr>
                <w:t>CCL</w:t>
              </w:r>
            </w:ins>
          </w:p>
        </w:tc>
        <w:tc>
          <w:tcPr>
            <w:tcW w:w="6597" w:type="dxa"/>
            <w:shd w:val="clear" w:color="auto" w:fill="auto"/>
          </w:tcPr>
          <w:p w14:paraId="1A9B1F0B" w14:textId="77777777" w:rsidR="007B7B1D" w:rsidRPr="00EC509D" w:rsidDel="00025F0B" w:rsidRDefault="007B7B1D" w:rsidP="00597580">
            <w:pPr>
              <w:spacing w:after="0" w:line="240" w:lineRule="auto"/>
              <w:rPr>
                <w:ins w:id="227" w:author="Hingle, Joanna" w:date="2022-06-01T22:12:00Z"/>
                <w:rFonts w:eastAsia="Times New Roman"/>
                <w:color w:val="000000"/>
              </w:rPr>
            </w:pPr>
            <w:ins w:id="228" w:author="Hingle, Joanna" w:date="2022-06-01T22:12:00Z">
              <w:r>
                <w:rPr>
                  <w:rFonts w:eastAsia="Times New Roman"/>
                  <w:color w:val="000000"/>
                </w:rPr>
                <w:t>Coin boxes inside diaper dispensers, coin boxes inside sanitary napkin dispensers and sharps containers</w:t>
              </w:r>
            </w:ins>
          </w:p>
        </w:tc>
      </w:tr>
      <w:tr w:rsidR="007B7B1D" w:rsidRPr="00EC509D" w14:paraId="0BD1677B"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29" w:author="Hingle, Joanna" w:date="2022-06-01T22:12:00Z">
            <w:tblPrEx>
              <w:tblW w:w="7620" w:type="dxa"/>
              <w:tblInd w:w="2268" w:type="dxa"/>
            </w:tblPrEx>
          </w:tblPrExChange>
        </w:tblPrEx>
        <w:trPr>
          <w:trHeight w:val="310"/>
          <w:jc w:val="center"/>
          <w:trPrChange w:id="230" w:author="Hingle, Joanna" w:date="2022-06-01T22:12:00Z">
            <w:trPr>
              <w:gridBefore w:val="2"/>
              <w:trHeight w:val="310"/>
            </w:trPr>
          </w:trPrChange>
        </w:trPr>
        <w:tc>
          <w:tcPr>
            <w:tcW w:w="1852" w:type="dxa"/>
            <w:shd w:val="clear" w:color="auto" w:fill="auto"/>
            <w:hideMark/>
            <w:tcPrChange w:id="231" w:author="Hingle, Joanna" w:date="2022-06-01T22:12:00Z">
              <w:tcPr>
                <w:tcW w:w="1460" w:type="dxa"/>
                <w:gridSpan w:val="2"/>
                <w:tcBorders>
                  <w:top w:val="nil"/>
                  <w:left w:val="single" w:sz="4" w:space="0" w:color="auto"/>
                  <w:bottom w:val="single" w:sz="4" w:space="0" w:color="auto"/>
                  <w:right w:val="single" w:sz="4" w:space="0" w:color="auto"/>
                </w:tcBorders>
                <w:shd w:val="clear" w:color="auto" w:fill="auto"/>
                <w:hideMark/>
              </w:tcPr>
            </w:tcPrChange>
          </w:tcPr>
          <w:p w14:paraId="1C2B14C5" w14:textId="77777777" w:rsidR="007B7B1D" w:rsidRPr="00EC509D" w:rsidRDefault="007B7B1D" w:rsidP="00597580">
            <w:pPr>
              <w:spacing w:after="0" w:line="240" w:lineRule="auto"/>
              <w:rPr>
                <w:rFonts w:eastAsia="Times New Roman"/>
                <w:color w:val="000000"/>
              </w:rPr>
              <w:pPrChange w:id="232" w:author="Hingle, Joanna" w:date="2022-06-01T22:12:00Z">
                <w:pPr/>
              </w:pPrChange>
            </w:pPr>
            <w:r w:rsidRPr="00EC509D">
              <w:rPr>
                <w:rFonts w:eastAsia="Times New Roman"/>
                <w:color w:val="000000"/>
              </w:rPr>
              <w:t>B286A</w:t>
            </w:r>
          </w:p>
        </w:tc>
        <w:tc>
          <w:tcPr>
            <w:tcW w:w="1218" w:type="dxa"/>
            <w:shd w:val="clear" w:color="auto" w:fill="auto"/>
            <w:hideMark/>
            <w:tcPrChange w:id="233" w:author="Hingle, Joanna" w:date="2022-06-01T22:12:00Z">
              <w:tcPr>
                <w:tcW w:w="960" w:type="dxa"/>
                <w:tcBorders>
                  <w:top w:val="nil"/>
                  <w:left w:val="nil"/>
                  <w:bottom w:val="single" w:sz="4" w:space="0" w:color="auto"/>
                  <w:right w:val="single" w:sz="4" w:space="0" w:color="auto"/>
                </w:tcBorders>
                <w:shd w:val="clear" w:color="auto" w:fill="auto"/>
                <w:hideMark/>
              </w:tcPr>
            </w:tcPrChange>
          </w:tcPr>
          <w:p w14:paraId="3BC87BB2" w14:textId="0D877CDD" w:rsidR="007B7B1D" w:rsidRPr="00EC509D" w:rsidRDefault="00097D55" w:rsidP="00597580">
            <w:pPr>
              <w:spacing w:after="0" w:line="240" w:lineRule="auto"/>
              <w:rPr>
                <w:rFonts w:eastAsia="Times New Roman"/>
                <w:color w:val="000000"/>
              </w:rPr>
              <w:pPrChange w:id="234" w:author="Hingle, Joanna" w:date="2022-06-01T22:12:00Z">
                <w:pPr/>
              </w:pPrChange>
            </w:pPr>
            <w:del w:id="235" w:author="Hingle, Joanna" w:date="2022-06-01T22:12:00Z">
              <w:r w:rsidRPr="00097D55">
                <w:rPr>
                  <w:color w:val="000000"/>
                </w:rPr>
                <w:delText> </w:delText>
              </w:r>
            </w:del>
            <w:ins w:id="236" w:author="Hingle, Joanna" w:date="2022-06-01T22:12:00Z">
              <w:r w:rsidR="007B7B1D" w:rsidRPr="00EC509D">
                <w:rPr>
                  <w:rFonts w:eastAsia="Times New Roman"/>
                  <w:color w:val="000000"/>
                </w:rPr>
                <w:t> Illinois Lock</w:t>
              </w:r>
              <w:r w:rsidR="007B7B1D">
                <w:rPr>
                  <w:rFonts w:eastAsia="Times New Roman"/>
                  <w:color w:val="000000"/>
                </w:rPr>
                <w:t xml:space="preserve"> Co.</w:t>
              </w:r>
            </w:ins>
          </w:p>
        </w:tc>
        <w:tc>
          <w:tcPr>
            <w:tcW w:w="6597" w:type="dxa"/>
            <w:shd w:val="clear" w:color="auto" w:fill="auto"/>
            <w:hideMark/>
            <w:tcPrChange w:id="237" w:author="Hingle, Joanna" w:date="2022-06-01T22:12:00Z">
              <w:tcPr>
                <w:tcW w:w="5200" w:type="dxa"/>
                <w:gridSpan w:val="2"/>
                <w:tcBorders>
                  <w:top w:val="nil"/>
                  <w:left w:val="nil"/>
                  <w:bottom w:val="single" w:sz="4" w:space="0" w:color="auto"/>
                  <w:right w:val="single" w:sz="4" w:space="0" w:color="auto"/>
                </w:tcBorders>
                <w:shd w:val="clear" w:color="auto" w:fill="auto"/>
                <w:hideMark/>
              </w:tcPr>
            </w:tcPrChange>
          </w:tcPr>
          <w:p w14:paraId="153E2300" w14:textId="21CDDC6A" w:rsidR="007B7B1D" w:rsidRPr="00EC509D" w:rsidRDefault="00097D55" w:rsidP="00597580">
            <w:pPr>
              <w:spacing w:after="0" w:line="240" w:lineRule="auto"/>
              <w:rPr>
                <w:rFonts w:eastAsia="Times New Roman"/>
                <w:color w:val="000000"/>
              </w:rPr>
              <w:pPrChange w:id="238" w:author="Hingle, Joanna" w:date="2022-06-01T22:12:00Z">
                <w:pPr/>
              </w:pPrChange>
            </w:pPr>
            <w:del w:id="239" w:author="Hingle, Joanna" w:date="2022-06-01T22:12:00Z">
              <w:r w:rsidRPr="00097D55">
                <w:rPr>
                  <w:color w:val="000000"/>
                </w:rPr>
                <w:delText>Illinois Lock, sometimes</w:delText>
              </w:r>
            </w:del>
            <w:ins w:id="240" w:author="Hingle, Joanna" w:date="2022-06-01T22:12:00Z">
              <w:r w:rsidR="007B7B1D">
                <w:rPr>
                  <w:rFonts w:eastAsia="Times New Roman"/>
                  <w:color w:val="000000"/>
                </w:rPr>
                <w:t>S</w:t>
              </w:r>
              <w:r w:rsidR="007B7B1D" w:rsidRPr="00EC509D">
                <w:rPr>
                  <w:rFonts w:eastAsia="Times New Roman"/>
                  <w:color w:val="000000"/>
                </w:rPr>
                <w:t>ometimes</w:t>
              </w:r>
            </w:ins>
            <w:r w:rsidR="007B7B1D" w:rsidRPr="00EC509D">
              <w:rPr>
                <w:rFonts w:eastAsia="Times New Roman"/>
                <w:color w:val="000000"/>
              </w:rPr>
              <w:t xml:space="preserve"> interchangeable with CAT 45</w:t>
            </w:r>
          </w:p>
        </w:tc>
      </w:tr>
      <w:tr w:rsidR="007B7B1D" w:rsidRPr="00EC509D" w14:paraId="7B448B68"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41" w:author="Hingle, Joanna" w:date="2022-06-01T22:12:00Z">
            <w:tblPrEx>
              <w:tblW w:w="7620" w:type="dxa"/>
              <w:tblInd w:w="2268" w:type="dxa"/>
            </w:tblPrEx>
          </w:tblPrExChange>
        </w:tblPrEx>
        <w:trPr>
          <w:trHeight w:val="310"/>
          <w:jc w:val="center"/>
          <w:trPrChange w:id="242" w:author="Hingle, Joanna" w:date="2022-06-01T22:12:00Z">
            <w:trPr>
              <w:gridBefore w:val="2"/>
              <w:trHeight w:val="413"/>
            </w:trPr>
          </w:trPrChange>
        </w:trPr>
        <w:tc>
          <w:tcPr>
            <w:tcW w:w="1852" w:type="dxa"/>
            <w:shd w:val="clear" w:color="auto" w:fill="auto"/>
            <w:hideMark/>
            <w:tcPrChange w:id="243" w:author="Hingle, Joanna" w:date="2022-06-01T22:12:00Z">
              <w:tcPr>
                <w:tcW w:w="146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7B7BA129" w14:textId="77777777" w:rsidR="007B7B1D" w:rsidRPr="00EC509D" w:rsidRDefault="007B7B1D" w:rsidP="00597580">
            <w:pPr>
              <w:spacing w:after="0" w:line="240" w:lineRule="auto"/>
              <w:rPr>
                <w:rFonts w:eastAsia="Times New Roman"/>
                <w:color w:val="000000"/>
              </w:rPr>
              <w:pPrChange w:id="244" w:author="Hingle, Joanna" w:date="2022-06-01T22:12:00Z">
                <w:pPr/>
              </w:pPrChange>
            </w:pPr>
            <w:r w:rsidRPr="00EC509D">
              <w:rPr>
                <w:rFonts w:eastAsia="Times New Roman"/>
                <w:color w:val="000000"/>
              </w:rPr>
              <w:t>508CH</w:t>
            </w:r>
          </w:p>
        </w:tc>
        <w:tc>
          <w:tcPr>
            <w:tcW w:w="1218" w:type="dxa"/>
            <w:shd w:val="clear" w:color="auto" w:fill="auto"/>
            <w:hideMark/>
            <w:tcPrChange w:id="245" w:author="Hingle, Joanna" w:date="2022-06-01T22:12:00Z">
              <w:tcPr>
                <w:tcW w:w="960" w:type="dxa"/>
                <w:tcBorders>
                  <w:top w:val="single" w:sz="4" w:space="0" w:color="auto"/>
                  <w:left w:val="nil"/>
                  <w:bottom w:val="single" w:sz="4" w:space="0" w:color="auto"/>
                  <w:right w:val="single" w:sz="4" w:space="0" w:color="auto"/>
                </w:tcBorders>
                <w:shd w:val="clear" w:color="auto" w:fill="auto"/>
                <w:hideMark/>
              </w:tcPr>
            </w:tcPrChange>
          </w:tcPr>
          <w:p w14:paraId="50E2AD09" w14:textId="77777777" w:rsidR="007B7B1D" w:rsidRPr="00EC509D" w:rsidRDefault="007B7B1D" w:rsidP="00597580">
            <w:pPr>
              <w:spacing w:after="0" w:line="240" w:lineRule="auto"/>
              <w:rPr>
                <w:rFonts w:eastAsia="Times New Roman"/>
                <w:color w:val="000000"/>
              </w:rPr>
              <w:pPrChange w:id="246" w:author="Hingle, Joanna" w:date="2022-06-01T22:12:00Z">
                <w:pPr/>
              </w:pPrChange>
            </w:pPr>
            <w:r w:rsidRPr="00EC509D">
              <w:rPr>
                <w:rFonts w:eastAsia="Times New Roman"/>
                <w:color w:val="000000"/>
              </w:rPr>
              <w:t>Y14</w:t>
            </w:r>
          </w:p>
        </w:tc>
        <w:tc>
          <w:tcPr>
            <w:tcW w:w="6597" w:type="dxa"/>
            <w:shd w:val="clear" w:color="auto" w:fill="auto"/>
            <w:hideMark/>
            <w:tcPrChange w:id="247" w:author="Hingle, Joanna" w:date="2022-06-01T22:12:00Z">
              <w:tcPr>
                <w:tcW w:w="5200" w:type="dxa"/>
                <w:gridSpan w:val="2"/>
                <w:tcBorders>
                  <w:top w:val="single" w:sz="4" w:space="0" w:color="auto"/>
                  <w:left w:val="nil"/>
                  <w:bottom w:val="single" w:sz="4" w:space="0" w:color="auto"/>
                  <w:right w:val="single" w:sz="4" w:space="0" w:color="auto"/>
                </w:tcBorders>
                <w:shd w:val="clear" w:color="auto" w:fill="auto"/>
                <w:hideMark/>
              </w:tcPr>
            </w:tcPrChange>
          </w:tcPr>
          <w:p w14:paraId="231517F3" w14:textId="77777777" w:rsidR="007B7B1D" w:rsidRPr="00EC509D" w:rsidRDefault="007B7B1D" w:rsidP="00597580">
            <w:pPr>
              <w:spacing w:after="0" w:line="240" w:lineRule="auto"/>
              <w:rPr>
                <w:rFonts w:eastAsia="Times New Roman"/>
                <w:color w:val="000000"/>
              </w:rPr>
              <w:pPrChange w:id="248" w:author="Hingle, Joanna" w:date="2022-06-01T22:12:00Z">
                <w:pPr/>
              </w:pPrChange>
            </w:pPr>
            <w:r w:rsidRPr="00EC509D">
              <w:rPr>
                <w:rFonts w:eastAsia="Times New Roman"/>
                <w:color w:val="000000"/>
              </w:rPr>
              <w:t>Loading Bridge Cabinet Locks</w:t>
            </w:r>
          </w:p>
        </w:tc>
      </w:tr>
      <w:tr w:rsidR="007B7B1D" w14:paraId="41287009"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49" w:author="Hingle, Joanna" w:date="2022-06-01T22:12:00Z">
            <w:tblPrEx>
              <w:tblW w:w="7620" w:type="dxa"/>
              <w:tblInd w:w="2268" w:type="dxa"/>
            </w:tblPrEx>
          </w:tblPrExChange>
        </w:tblPrEx>
        <w:trPr>
          <w:trHeight w:val="310"/>
          <w:jc w:val="center"/>
          <w:trPrChange w:id="250" w:author="Hingle, Joanna" w:date="2022-06-01T22:12:00Z">
            <w:trPr>
              <w:gridBefore w:val="2"/>
              <w:trHeight w:val="310"/>
            </w:trPr>
          </w:trPrChange>
        </w:trPr>
        <w:tc>
          <w:tcPr>
            <w:tcW w:w="1852" w:type="dxa"/>
            <w:tcBorders>
              <w:top w:val="single" w:sz="4" w:space="0" w:color="auto"/>
              <w:left w:val="single" w:sz="4" w:space="0" w:color="auto"/>
              <w:bottom w:val="single" w:sz="4" w:space="0" w:color="auto"/>
              <w:right w:val="single" w:sz="4" w:space="0" w:color="auto"/>
            </w:tcBorders>
            <w:shd w:val="clear" w:color="auto" w:fill="auto"/>
            <w:hideMark/>
            <w:tcPrChange w:id="251" w:author="Hingle, Joanna" w:date="2022-06-01T22:12:00Z">
              <w:tcPr>
                <w:tcW w:w="146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0FA51596" w14:textId="77777777" w:rsidR="007B7B1D" w:rsidRPr="00645E31" w:rsidRDefault="007B7B1D" w:rsidP="00597580">
            <w:pPr>
              <w:spacing w:after="0" w:line="240" w:lineRule="auto"/>
              <w:rPr>
                <w:rFonts w:eastAsia="Times New Roman"/>
                <w:color w:val="000000"/>
              </w:rPr>
              <w:pPrChange w:id="252" w:author="Hingle, Joanna" w:date="2022-06-01T22:12:00Z">
                <w:pPr/>
              </w:pPrChange>
            </w:pPr>
            <w:r w:rsidRPr="00645E31">
              <w:rPr>
                <w:rFonts w:eastAsia="Times New Roman"/>
                <w:color w:val="000000"/>
              </w:rPr>
              <w:t>WEM 2</w:t>
            </w:r>
          </w:p>
        </w:tc>
        <w:tc>
          <w:tcPr>
            <w:tcW w:w="1218" w:type="dxa"/>
            <w:tcBorders>
              <w:top w:val="single" w:sz="4" w:space="0" w:color="auto"/>
              <w:left w:val="single" w:sz="4" w:space="0" w:color="auto"/>
              <w:bottom w:val="single" w:sz="4" w:space="0" w:color="auto"/>
              <w:right w:val="single" w:sz="4" w:space="0" w:color="auto"/>
            </w:tcBorders>
            <w:shd w:val="clear" w:color="auto" w:fill="auto"/>
            <w:hideMark/>
            <w:tcPrChange w:id="253" w:author="Hingle, Joanna" w:date="2022-06-01T22:12:00Z">
              <w:tcPr>
                <w:tcW w:w="960" w:type="dxa"/>
                <w:tcBorders>
                  <w:top w:val="single" w:sz="4" w:space="0" w:color="auto"/>
                  <w:left w:val="nil"/>
                  <w:bottom w:val="single" w:sz="4" w:space="0" w:color="auto"/>
                  <w:right w:val="single" w:sz="4" w:space="0" w:color="auto"/>
                </w:tcBorders>
                <w:shd w:val="clear" w:color="auto" w:fill="auto"/>
                <w:hideMark/>
              </w:tcPr>
            </w:tcPrChange>
          </w:tcPr>
          <w:p w14:paraId="4B39D842" w14:textId="77777777" w:rsidR="007B7B1D" w:rsidRPr="00645E31" w:rsidRDefault="007B7B1D" w:rsidP="00597580">
            <w:pPr>
              <w:spacing w:after="0" w:line="240" w:lineRule="auto"/>
              <w:rPr>
                <w:rFonts w:eastAsia="Times New Roman"/>
                <w:color w:val="000000"/>
              </w:rPr>
              <w:pPrChange w:id="254" w:author="Hingle, Joanna" w:date="2022-06-01T22:12:00Z">
                <w:pPr/>
              </w:pPrChange>
            </w:pPr>
          </w:p>
        </w:tc>
        <w:tc>
          <w:tcPr>
            <w:tcW w:w="6597" w:type="dxa"/>
            <w:tcBorders>
              <w:top w:val="single" w:sz="4" w:space="0" w:color="auto"/>
              <w:left w:val="single" w:sz="4" w:space="0" w:color="auto"/>
              <w:bottom w:val="single" w:sz="4" w:space="0" w:color="auto"/>
              <w:right w:val="single" w:sz="4" w:space="0" w:color="auto"/>
            </w:tcBorders>
            <w:shd w:val="clear" w:color="auto" w:fill="auto"/>
            <w:hideMark/>
            <w:tcPrChange w:id="255" w:author="Hingle, Joanna" w:date="2022-06-01T22:12:00Z">
              <w:tcPr>
                <w:tcW w:w="5200" w:type="dxa"/>
                <w:gridSpan w:val="2"/>
                <w:tcBorders>
                  <w:top w:val="single" w:sz="4" w:space="0" w:color="auto"/>
                  <w:left w:val="nil"/>
                  <w:bottom w:val="single" w:sz="4" w:space="0" w:color="auto"/>
                  <w:right w:val="single" w:sz="4" w:space="0" w:color="auto"/>
                </w:tcBorders>
                <w:shd w:val="clear" w:color="auto" w:fill="auto"/>
                <w:hideMark/>
              </w:tcPr>
            </w:tcPrChange>
          </w:tcPr>
          <w:p w14:paraId="052A41BC" w14:textId="718D95D6" w:rsidR="007B7B1D" w:rsidRPr="00645E31" w:rsidRDefault="007B7B1D" w:rsidP="00597580">
            <w:pPr>
              <w:spacing w:after="0" w:line="240" w:lineRule="auto"/>
              <w:rPr>
                <w:rFonts w:eastAsia="Times New Roman"/>
                <w:color w:val="000000"/>
              </w:rPr>
              <w:pPrChange w:id="256" w:author="Hingle, Joanna" w:date="2022-06-01T22:12:00Z">
                <w:pPr/>
              </w:pPrChange>
            </w:pPr>
            <w:r w:rsidRPr="00645E31">
              <w:rPr>
                <w:rFonts w:eastAsia="Times New Roman"/>
                <w:color w:val="000000"/>
              </w:rPr>
              <w:t>“Flat Key”</w:t>
            </w:r>
            <w:r>
              <w:rPr>
                <w:rFonts w:eastAsia="Times New Roman"/>
                <w:color w:val="000000"/>
              </w:rPr>
              <w:t xml:space="preserve"> </w:t>
            </w:r>
            <w:del w:id="257" w:author="Hingle, Joanna" w:date="2022-06-01T22:12:00Z">
              <w:r w:rsidR="00FF2101">
                <w:rPr>
                  <w:color w:val="000000"/>
                </w:rPr>
                <w:delText xml:space="preserve"> </w:delText>
              </w:r>
            </w:del>
            <w:r w:rsidRPr="00645E31">
              <w:rPr>
                <w:rFonts w:eastAsia="Times New Roman"/>
                <w:color w:val="000000"/>
              </w:rPr>
              <w:t>(no groove on one side) manufactured by Illinois Lock Co. for Eaton Electrical Panel</w:t>
            </w:r>
          </w:p>
        </w:tc>
      </w:tr>
      <w:tr w:rsidR="007B7B1D" w14:paraId="4186D19E"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58" w:author="Hingle, Joanna" w:date="2022-06-01T22:12:00Z">
            <w:tblPrEx>
              <w:tblW w:w="7620" w:type="dxa"/>
              <w:tblInd w:w="2268" w:type="dxa"/>
            </w:tblPrEx>
          </w:tblPrExChange>
        </w:tblPrEx>
        <w:trPr>
          <w:trHeight w:val="310"/>
          <w:jc w:val="center"/>
          <w:trPrChange w:id="259" w:author="Hingle, Joanna" w:date="2022-06-01T22:12:00Z">
            <w:trPr>
              <w:gridBefore w:val="2"/>
              <w:trHeight w:val="310"/>
            </w:trPr>
          </w:trPrChange>
        </w:trPr>
        <w:tc>
          <w:tcPr>
            <w:tcW w:w="1852" w:type="dxa"/>
            <w:tcBorders>
              <w:top w:val="single" w:sz="4" w:space="0" w:color="auto"/>
              <w:left w:val="single" w:sz="4" w:space="0" w:color="auto"/>
              <w:bottom w:val="single" w:sz="4" w:space="0" w:color="auto"/>
              <w:right w:val="single" w:sz="4" w:space="0" w:color="auto"/>
            </w:tcBorders>
            <w:shd w:val="clear" w:color="auto" w:fill="auto"/>
            <w:hideMark/>
            <w:tcPrChange w:id="260" w:author="Hingle, Joanna" w:date="2022-06-01T22:12:00Z">
              <w:tcPr>
                <w:tcW w:w="146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475EDF96" w14:textId="77777777" w:rsidR="007B7B1D" w:rsidRPr="00645E31" w:rsidRDefault="007B7B1D" w:rsidP="00597580">
            <w:pPr>
              <w:spacing w:after="0" w:line="240" w:lineRule="auto"/>
              <w:rPr>
                <w:rFonts w:eastAsia="Times New Roman"/>
                <w:color w:val="000000"/>
              </w:rPr>
              <w:pPrChange w:id="261" w:author="Hingle, Joanna" w:date="2022-06-01T22:12:00Z">
                <w:pPr/>
              </w:pPrChange>
            </w:pPr>
            <w:r w:rsidRPr="00645E31">
              <w:rPr>
                <w:rFonts w:eastAsia="Times New Roman"/>
                <w:color w:val="000000"/>
              </w:rPr>
              <w:t>Simplex</w:t>
            </w:r>
          </w:p>
        </w:tc>
        <w:tc>
          <w:tcPr>
            <w:tcW w:w="1218" w:type="dxa"/>
            <w:tcBorders>
              <w:top w:val="single" w:sz="4" w:space="0" w:color="auto"/>
              <w:left w:val="single" w:sz="4" w:space="0" w:color="auto"/>
              <w:bottom w:val="single" w:sz="4" w:space="0" w:color="auto"/>
              <w:right w:val="single" w:sz="4" w:space="0" w:color="auto"/>
            </w:tcBorders>
            <w:shd w:val="clear" w:color="auto" w:fill="auto"/>
            <w:hideMark/>
            <w:tcPrChange w:id="262" w:author="Hingle, Joanna" w:date="2022-06-01T22:12:00Z">
              <w:tcPr>
                <w:tcW w:w="960" w:type="dxa"/>
                <w:tcBorders>
                  <w:top w:val="single" w:sz="4" w:space="0" w:color="auto"/>
                  <w:left w:val="nil"/>
                  <w:bottom w:val="single" w:sz="4" w:space="0" w:color="auto"/>
                  <w:right w:val="single" w:sz="4" w:space="0" w:color="auto"/>
                </w:tcBorders>
                <w:shd w:val="clear" w:color="auto" w:fill="auto"/>
                <w:hideMark/>
              </w:tcPr>
            </w:tcPrChange>
          </w:tcPr>
          <w:p w14:paraId="1DB460ED" w14:textId="77777777" w:rsidR="007B7B1D" w:rsidRPr="00645E31" w:rsidRDefault="007B7B1D" w:rsidP="00597580">
            <w:pPr>
              <w:spacing w:after="0" w:line="240" w:lineRule="auto"/>
              <w:rPr>
                <w:rFonts w:eastAsia="Times New Roman"/>
                <w:color w:val="000000"/>
              </w:rPr>
              <w:pPrChange w:id="263" w:author="Hingle, Joanna" w:date="2022-06-01T22:12:00Z">
                <w:pPr/>
              </w:pPrChange>
            </w:pPr>
            <w:r w:rsidRPr="00645E31">
              <w:rPr>
                <w:rFonts w:eastAsia="Times New Roman"/>
                <w:color w:val="000000"/>
              </w:rPr>
              <w:t>B</w:t>
            </w:r>
          </w:p>
        </w:tc>
        <w:tc>
          <w:tcPr>
            <w:tcW w:w="6597" w:type="dxa"/>
            <w:tcBorders>
              <w:top w:val="single" w:sz="4" w:space="0" w:color="auto"/>
              <w:left w:val="single" w:sz="4" w:space="0" w:color="auto"/>
              <w:bottom w:val="single" w:sz="4" w:space="0" w:color="auto"/>
              <w:right w:val="single" w:sz="4" w:space="0" w:color="auto"/>
            </w:tcBorders>
            <w:shd w:val="clear" w:color="auto" w:fill="auto"/>
            <w:hideMark/>
            <w:tcPrChange w:id="264" w:author="Hingle, Joanna" w:date="2022-06-01T22:12:00Z">
              <w:tcPr>
                <w:tcW w:w="5200" w:type="dxa"/>
                <w:gridSpan w:val="2"/>
                <w:tcBorders>
                  <w:top w:val="single" w:sz="4" w:space="0" w:color="auto"/>
                  <w:left w:val="nil"/>
                  <w:bottom w:val="single" w:sz="4" w:space="0" w:color="auto"/>
                  <w:right w:val="single" w:sz="4" w:space="0" w:color="auto"/>
                </w:tcBorders>
                <w:shd w:val="clear" w:color="auto" w:fill="auto"/>
                <w:hideMark/>
              </w:tcPr>
            </w:tcPrChange>
          </w:tcPr>
          <w:p w14:paraId="2BF71900" w14:textId="77777777" w:rsidR="007B7B1D" w:rsidRPr="00645E31" w:rsidRDefault="007B7B1D" w:rsidP="00597580">
            <w:pPr>
              <w:spacing w:after="0" w:line="240" w:lineRule="auto"/>
              <w:rPr>
                <w:rFonts w:eastAsia="Times New Roman"/>
                <w:color w:val="000000"/>
              </w:rPr>
              <w:pPrChange w:id="265" w:author="Hingle, Joanna" w:date="2022-06-01T22:12:00Z">
                <w:pPr/>
              </w:pPrChange>
            </w:pPr>
            <w:r w:rsidRPr="00645E31">
              <w:rPr>
                <w:rFonts w:eastAsia="Times New Roman"/>
                <w:color w:val="000000"/>
              </w:rPr>
              <w:t>Fire Alarm panels</w:t>
            </w:r>
          </w:p>
        </w:tc>
      </w:tr>
      <w:tr w:rsidR="007B7B1D" w14:paraId="3EF09330" w14:textId="77777777" w:rsidTr="00597580">
        <w:tblPrEx>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266" w:author="Hingle, Joanna" w:date="2022-06-01T22:12:00Z">
            <w:tblPrEx>
              <w:tblW w:w="7620" w:type="dxa"/>
              <w:tblInd w:w="2268" w:type="dxa"/>
            </w:tblPrEx>
          </w:tblPrExChange>
        </w:tblPrEx>
        <w:trPr>
          <w:trHeight w:val="310"/>
          <w:jc w:val="center"/>
          <w:trPrChange w:id="267" w:author="Hingle, Joanna" w:date="2022-06-01T22:12:00Z">
            <w:trPr>
              <w:gridBefore w:val="2"/>
              <w:trHeight w:val="310"/>
            </w:trPr>
          </w:trPrChange>
        </w:trPr>
        <w:tc>
          <w:tcPr>
            <w:tcW w:w="1852" w:type="dxa"/>
            <w:tcBorders>
              <w:top w:val="single" w:sz="4" w:space="0" w:color="auto"/>
              <w:left w:val="single" w:sz="4" w:space="0" w:color="auto"/>
              <w:bottom w:val="single" w:sz="4" w:space="0" w:color="auto"/>
              <w:right w:val="single" w:sz="4" w:space="0" w:color="auto"/>
            </w:tcBorders>
            <w:shd w:val="clear" w:color="auto" w:fill="auto"/>
            <w:hideMark/>
            <w:tcPrChange w:id="268" w:author="Hingle, Joanna" w:date="2022-06-01T22:12:00Z">
              <w:tcPr>
                <w:tcW w:w="1460" w:type="dxa"/>
                <w:gridSpan w:val="2"/>
                <w:tcBorders>
                  <w:top w:val="single" w:sz="4" w:space="0" w:color="auto"/>
                  <w:left w:val="single" w:sz="4" w:space="0" w:color="auto"/>
                  <w:bottom w:val="single" w:sz="4" w:space="0" w:color="auto"/>
                  <w:right w:val="single" w:sz="4" w:space="0" w:color="auto"/>
                </w:tcBorders>
                <w:shd w:val="clear" w:color="auto" w:fill="auto"/>
                <w:hideMark/>
              </w:tcPr>
            </w:tcPrChange>
          </w:tcPr>
          <w:p w14:paraId="6C247236" w14:textId="77777777" w:rsidR="007B7B1D" w:rsidRPr="00645E31" w:rsidRDefault="007B7B1D" w:rsidP="00597580">
            <w:pPr>
              <w:spacing w:after="0" w:line="240" w:lineRule="auto"/>
              <w:rPr>
                <w:rFonts w:eastAsia="Times New Roman"/>
                <w:color w:val="000000"/>
              </w:rPr>
              <w:pPrChange w:id="269" w:author="Hingle, Joanna" w:date="2022-06-01T22:12:00Z">
                <w:pPr/>
              </w:pPrChange>
            </w:pPr>
            <w:r w:rsidRPr="00645E31">
              <w:rPr>
                <w:rFonts w:eastAsia="Times New Roman"/>
                <w:color w:val="000000"/>
              </w:rPr>
              <w:t>LL805</w:t>
            </w:r>
          </w:p>
        </w:tc>
        <w:tc>
          <w:tcPr>
            <w:tcW w:w="1218" w:type="dxa"/>
            <w:tcBorders>
              <w:top w:val="single" w:sz="4" w:space="0" w:color="auto"/>
              <w:left w:val="single" w:sz="4" w:space="0" w:color="auto"/>
              <w:bottom w:val="single" w:sz="4" w:space="0" w:color="auto"/>
              <w:right w:val="single" w:sz="4" w:space="0" w:color="auto"/>
            </w:tcBorders>
            <w:shd w:val="clear" w:color="auto" w:fill="auto"/>
            <w:hideMark/>
            <w:tcPrChange w:id="270" w:author="Hingle, Joanna" w:date="2022-06-01T22:12:00Z">
              <w:tcPr>
                <w:tcW w:w="960" w:type="dxa"/>
                <w:tcBorders>
                  <w:top w:val="single" w:sz="4" w:space="0" w:color="auto"/>
                  <w:left w:val="nil"/>
                  <w:bottom w:val="single" w:sz="4" w:space="0" w:color="auto"/>
                  <w:right w:val="single" w:sz="4" w:space="0" w:color="auto"/>
                </w:tcBorders>
                <w:shd w:val="clear" w:color="auto" w:fill="auto"/>
                <w:hideMark/>
              </w:tcPr>
            </w:tcPrChange>
          </w:tcPr>
          <w:p w14:paraId="4D3E7D53" w14:textId="77777777" w:rsidR="007B7B1D" w:rsidRPr="00645E31" w:rsidRDefault="007B7B1D" w:rsidP="00597580">
            <w:pPr>
              <w:spacing w:after="0" w:line="240" w:lineRule="auto"/>
              <w:rPr>
                <w:rFonts w:eastAsia="Times New Roman"/>
                <w:color w:val="000000"/>
              </w:rPr>
              <w:pPrChange w:id="271" w:author="Hingle, Joanna" w:date="2022-06-01T22:12:00Z">
                <w:pPr/>
              </w:pPrChange>
            </w:pPr>
          </w:p>
        </w:tc>
        <w:tc>
          <w:tcPr>
            <w:tcW w:w="6597" w:type="dxa"/>
            <w:tcBorders>
              <w:top w:val="single" w:sz="4" w:space="0" w:color="auto"/>
              <w:left w:val="single" w:sz="4" w:space="0" w:color="auto"/>
              <w:bottom w:val="single" w:sz="4" w:space="0" w:color="auto"/>
              <w:right w:val="single" w:sz="4" w:space="0" w:color="auto"/>
            </w:tcBorders>
            <w:shd w:val="clear" w:color="auto" w:fill="auto"/>
            <w:hideMark/>
            <w:tcPrChange w:id="272" w:author="Hingle, Joanna" w:date="2022-06-01T22:12:00Z">
              <w:tcPr>
                <w:tcW w:w="5200" w:type="dxa"/>
                <w:gridSpan w:val="2"/>
                <w:tcBorders>
                  <w:top w:val="single" w:sz="4" w:space="0" w:color="auto"/>
                  <w:left w:val="nil"/>
                  <w:bottom w:val="single" w:sz="4" w:space="0" w:color="auto"/>
                  <w:right w:val="single" w:sz="4" w:space="0" w:color="auto"/>
                </w:tcBorders>
                <w:shd w:val="clear" w:color="auto" w:fill="auto"/>
                <w:hideMark/>
              </w:tcPr>
            </w:tcPrChange>
          </w:tcPr>
          <w:p w14:paraId="715AAECB" w14:textId="77777777" w:rsidR="007B7B1D" w:rsidRPr="00645E31" w:rsidRDefault="007B7B1D" w:rsidP="00597580">
            <w:pPr>
              <w:spacing w:after="0" w:line="240" w:lineRule="auto"/>
              <w:rPr>
                <w:rFonts w:eastAsia="Times New Roman"/>
                <w:color w:val="000000"/>
              </w:rPr>
              <w:pPrChange w:id="273" w:author="Hingle, Joanna" w:date="2022-06-01T22:12:00Z">
                <w:pPr/>
              </w:pPrChange>
            </w:pPr>
            <w:r w:rsidRPr="00645E31">
              <w:rPr>
                <w:rFonts w:eastAsia="Times New Roman"/>
                <w:color w:val="000000"/>
              </w:rPr>
              <w:t>Fire Alarm panels</w:t>
            </w:r>
          </w:p>
        </w:tc>
      </w:tr>
    </w:tbl>
    <w:p w14:paraId="5FBA2FF2" w14:textId="77777777" w:rsidR="003777EC" w:rsidRPr="009214A5" w:rsidRDefault="003777EC" w:rsidP="00EA3F5B">
      <w:pPr>
        <w:pStyle w:val="NumberedMaterial"/>
        <w:numPr>
          <w:ilvl w:val="0"/>
          <w:numId w:val="0"/>
        </w:numPr>
        <w:ind w:left="1440"/>
        <w:rPr>
          <w:del w:id="274" w:author="Hingle, Joanna" w:date="2022-06-01T22:12:00Z"/>
        </w:rPr>
      </w:pPr>
    </w:p>
    <w:tbl>
      <w:tblPr>
        <w:tblW w:w="96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1218"/>
        <w:gridCol w:w="6597"/>
      </w:tblGrid>
      <w:tr w:rsidR="007B7B1D" w14:paraId="75CA8923" w14:textId="77777777" w:rsidTr="00597580">
        <w:trPr>
          <w:trHeight w:val="310"/>
          <w:jc w:val="center"/>
          <w:ins w:id="275" w:author="Hingle, Joanna" w:date="2022-06-01T22:12:00Z"/>
        </w:trPr>
        <w:tc>
          <w:tcPr>
            <w:tcW w:w="1852" w:type="dxa"/>
            <w:tcBorders>
              <w:top w:val="single" w:sz="4" w:space="0" w:color="auto"/>
              <w:left w:val="single" w:sz="4" w:space="0" w:color="auto"/>
              <w:bottom w:val="single" w:sz="4" w:space="0" w:color="auto"/>
              <w:right w:val="single" w:sz="4" w:space="0" w:color="auto"/>
            </w:tcBorders>
            <w:shd w:val="clear" w:color="auto" w:fill="auto"/>
          </w:tcPr>
          <w:p w14:paraId="2E4B7294" w14:textId="77777777" w:rsidR="007B7B1D" w:rsidRPr="00645E31" w:rsidRDefault="007B7B1D" w:rsidP="00597580">
            <w:pPr>
              <w:spacing w:after="0" w:line="240" w:lineRule="auto"/>
              <w:rPr>
                <w:ins w:id="276" w:author="Hingle, Joanna" w:date="2022-06-01T22:12:00Z"/>
                <w:rFonts w:eastAsia="Times New Roman"/>
                <w:color w:val="000000"/>
              </w:rPr>
            </w:pPr>
            <w:ins w:id="277" w:author="Hingle, Joanna" w:date="2022-06-01T22:12:00Z">
              <w:r>
                <w:rPr>
                  <w:rFonts w:eastAsia="Times New Roman"/>
                  <w:color w:val="000000"/>
                </w:rPr>
                <w:t>E158</w:t>
              </w:r>
            </w:ins>
          </w:p>
        </w:tc>
        <w:tc>
          <w:tcPr>
            <w:tcW w:w="1218" w:type="dxa"/>
            <w:tcBorders>
              <w:top w:val="single" w:sz="4" w:space="0" w:color="auto"/>
              <w:left w:val="single" w:sz="4" w:space="0" w:color="auto"/>
              <w:bottom w:val="single" w:sz="4" w:space="0" w:color="auto"/>
              <w:right w:val="single" w:sz="4" w:space="0" w:color="auto"/>
            </w:tcBorders>
            <w:shd w:val="clear" w:color="auto" w:fill="auto"/>
          </w:tcPr>
          <w:p w14:paraId="1F775EF3" w14:textId="77777777" w:rsidR="007B7B1D" w:rsidRPr="00645E31" w:rsidRDefault="007B7B1D" w:rsidP="00597580">
            <w:pPr>
              <w:spacing w:after="0" w:line="240" w:lineRule="auto"/>
              <w:rPr>
                <w:ins w:id="278" w:author="Hingle, Joanna" w:date="2022-06-01T22:12:00Z"/>
                <w:rFonts w:eastAsia="Times New Roman"/>
                <w:color w:val="000000"/>
              </w:rPr>
            </w:pPr>
            <w:ins w:id="279" w:author="Hingle, Joanna" w:date="2022-06-01T22:12:00Z">
              <w:r>
                <w:rPr>
                  <w:rFonts w:eastAsia="Times New Roman"/>
                  <w:color w:val="000000"/>
                </w:rPr>
                <w:t>Illinois Lock Co.</w:t>
              </w:r>
            </w:ins>
          </w:p>
        </w:tc>
        <w:tc>
          <w:tcPr>
            <w:tcW w:w="6597" w:type="dxa"/>
            <w:tcBorders>
              <w:top w:val="single" w:sz="4" w:space="0" w:color="auto"/>
              <w:left w:val="single" w:sz="4" w:space="0" w:color="auto"/>
              <w:bottom w:val="single" w:sz="4" w:space="0" w:color="auto"/>
              <w:right w:val="single" w:sz="4" w:space="0" w:color="auto"/>
            </w:tcBorders>
            <w:shd w:val="clear" w:color="auto" w:fill="auto"/>
          </w:tcPr>
          <w:p w14:paraId="4182592F" w14:textId="77777777" w:rsidR="007B7B1D" w:rsidRDefault="007B7B1D" w:rsidP="00597580">
            <w:pPr>
              <w:spacing w:after="0" w:line="240" w:lineRule="auto"/>
              <w:rPr>
                <w:ins w:id="280" w:author="Hingle, Joanna" w:date="2022-06-01T22:12:00Z"/>
                <w:rFonts w:eastAsia="Times New Roman"/>
                <w:color w:val="000000"/>
              </w:rPr>
            </w:pPr>
            <w:ins w:id="281" w:author="Hingle, Joanna" w:date="2022-06-01T22:12:00Z">
              <w:r>
                <w:rPr>
                  <w:rFonts w:eastAsia="Times New Roman"/>
                  <w:color w:val="000000"/>
                </w:rPr>
                <w:t>Emergency Fuel Shut Off (EFSO)</w:t>
              </w:r>
            </w:ins>
          </w:p>
          <w:p w14:paraId="40A42FCC" w14:textId="77777777" w:rsidR="007B7B1D" w:rsidRPr="00645E31" w:rsidRDefault="007B7B1D" w:rsidP="00597580">
            <w:pPr>
              <w:spacing w:after="0" w:line="240" w:lineRule="auto"/>
              <w:rPr>
                <w:ins w:id="282" w:author="Hingle, Joanna" w:date="2022-06-01T22:12:00Z"/>
                <w:rFonts w:eastAsia="Times New Roman"/>
                <w:color w:val="000000"/>
              </w:rPr>
            </w:pPr>
          </w:p>
        </w:tc>
      </w:tr>
    </w:tbl>
    <w:bookmarkEnd w:id="155"/>
    <w:p w14:paraId="09777E81" w14:textId="29711574" w:rsidR="00EA6317" w:rsidRPr="009214A5" w:rsidRDefault="00EA6317" w:rsidP="00EA6317">
      <w:pPr>
        <w:pStyle w:val="Note"/>
      </w:pPr>
      <w:r w:rsidRPr="009214A5">
        <w:t>OR</w:t>
      </w:r>
      <w:r w:rsidR="003777EC">
        <w:t xml:space="preserve"> for non-airport projects</w:t>
      </w:r>
      <w:r w:rsidR="008F7356">
        <w:t xml:space="preserve"> use the following</w:t>
      </w:r>
    </w:p>
    <w:p w14:paraId="6DA720D5" w14:textId="77777777" w:rsidR="00C81A84" w:rsidRPr="009214A5" w:rsidRDefault="00C81A84" w:rsidP="00FD696E">
      <w:pPr>
        <w:pStyle w:val="NumberedMaterial"/>
        <w:numPr>
          <w:ilvl w:val="2"/>
          <w:numId w:val="8"/>
        </w:numPr>
        <w:rPr>
          <w:ins w:id="283" w:author="Hingle, Joanna" w:date="2022-06-01T22:12:00Z"/>
        </w:rPr>
      </w:pPr>
      <w:ins w:id="284" w:author="Hingle, Joanna" w:date="2022-06-01T22:12:00Z">
        <w:r w:rsidRPr="009214A5">
          <w:t xml:space="preserve">Provide </w:t>
        </w:r>
        <w:r>
          <w:t>c</w:t>
        </w:r>
        <w:r w:rsidRPr="009214A5">
          <w:t xml:space="preserve">onstruction </w:t>
        </w:r>
        <w:r>
          <w:t>c</w:t>
        </w:r>
        <w:r w:rsidRPr="009214A5">
          <w:t xml:space="preserve">ylinders and </w:t>
        </w:r>
        <w:r>
          <w:t>k</w:t>
        </w:r>
        <w:r w:rsidRPr="009214A5">
          <w:t>eys during the construction period.</w:t>
        </w:r>
      </w:ins>
    </w:p>
    <w:p w14:paraId="483CD0A9" w14:textId="77777777" w:rsidR="00EA6317" w:rsidRPr="009214A5" w:rsidRDefault="00EA6317" w:rsidP="00FD696E">
      <w:pPr>
        <w:pStyle w:val="NumberedMaterial"/>
        <w:numPr>
          <w:ilvl w:val="2"/>
          <w:numId w:val="8"/>
        </w:numPr>
        <w:pPrChange w:id="285" w:author="Hingle, Joanna" w:date="2022-06-01T22:12:00Z">
          <w:pPr>
            <w:pStyle w:val="NumberedMaterial"/>
            <w:numPr>
              <w:ilvl w:val="2"/>
            </w:numPr>
            <w:tabs>
              <w:tab w:val="num" w:pos="2160"/>
            </w:tabs>
            <w:ind w:left="2160" w:hanging="720"/>
          </w:pPr>
        </w:pPrChange>
      </w:pPr>
      <w:r w:rsidRPr="009214A5">
        <w:t xml:space="preserve">The Permanent Cores and Keys (prepared to the accepted keying schedule) shall be transmitted directly to </w:t>
      </w:r>
      <w:r w:rsidR="003248B3">
        <w:t xml:space="preserve">the </w:t>
      </w:r>
      <w:r w:rsidR="00B97D45">
        <w:t>Engineer.</w:t>
      </w:r>
      <w:r w:rsidR="007D6BAF">
        <w:t xml:space="preserve"> </w:t>
      </w:r>
      <w:r w:rsidRPr="009214A5">
        <w:t>Stamp all Keys with change designation as directed.</w:t>
      </w:r>
    </w:p>
    <w:p w14:paraId="601DCD44" w14:textId="4E8C5888" w:rsidR="00EA6317" w:rsidRPr="009214A5" w:rsidRDefault="00EA6317" w:rsidP="00FD696E">
      <w:pPr>
        <w:pStyle w:val="NumberedMaterial"/>
        <w:numPr>
          <w:ilvl w:val="2"/>
          <w:numId w:val="8"/>
        </w:numPr>
        <w:pPrChange w:id="286" w:author="Hingle, Joanna" w:date="2022-06-01T22:12:00Z">
          <w:pPr>
            <w:pStyle w:val="NumberedMaterial"/>
            <w:numPr>
              <w:ilvl w:val="2"/>
            </w:numPr>
            <w:tabs>
              <w:tab w:val="num" w:pos="2160"/>
            </w:tabs>
            <w:ind w:left="2160" w:hanging="720"/>
          </w:pPr>
        </w:pPrChange>
      </w:pPr>
      <w:r w:rsidRPr="009214A5">
        <w:t>Furnish:</w:t>
      </w:r>
    </w:p>
    <w:p w14:paraId="72589CCA" w14:textId="77777777" w:rsidR="00EA6317" w:rsidRPr="009214A5" w:rsidRDefault="00EA6317" w:rsidP="0027345A">
      <w:pPr>
        <w:pStyle w:val="NumberedMaterial"/>
        <w:numPr>
          <w:ilvl w:val="3"/>
          <w:numId w:val="3"/>
        </w:numPr>
      </w:pPr>
      <w:r w:rsidRPr="009214A5">
        <w:t>[Six] Building Grand Master Keys.</w:t>
      </w:r>
    </w:p>
    <w:p w14:paraId="4C83F196" w14:textId="77777777" w:rsidR="00EA6317" w:rsidRPr="009214A5" w:rsidRDefault="00EA6317" w:rsidP="0027345A">
      <w:pPr>
        <w:pStyle w:val="NumberedMaterial"/>
        <w:numPr>
          <w:ilvl w:val="3"/>
          <w:numId w:val="3"/>
        </w:numPr>
      </w:pPr>
      <w:r w:rsidRPr="009214A5">
        <w:t>[Six] Master Keys per set.</w:t>
      </w:r>
    </w:p>
    <w:p w14:paraId="7CD7D93C" w14:textId="77777777" w:rsidR="00EA6317" w:rsidRPr="009214A5" w:rsidRDefault="00EA6317" w:rsidP="0027345A">
      <w:pPr>
        <w:pStyle w:val="NumberedMaterial"/>
        <w:numPr>
          <w:ilvl w:val="3"/>
          <w:numId w:val="3"/>
        </w:numPr>
      </w:pPr>
      <w:r w:rsidRPr="009214A5">
        <w:t>[Four] change keys per lockset or cylinder.</w:t>
      </w:r>
    </w:p>
    <w:p w14:paraId="7FB5D984" w14:textId="77777777" w:rsidR="00EA6317" w:rsidRPr="009214A5" w:rsidRDefault="00EA6317" w:rsidP="0027345A">
      <w:pPr>
        <w:pStyle w:val="NumberedMaterial"/>
        <w:numPr>
          <w:ilvl w:val="3"/>
          <w:numId w:val="3"/>
        </w:numPr>
      </w:pPr>
      <w:r w:rsidRPr="009214A5">
        <w:t>[Six] construction keys.</w:t>
      </w:r>
    </w:p>
    <w:p w14:paraId="7E668D91" w14:textId="77777777" w:rsidR="00EA6317" w:rsidRPr="009214A5" w:rsidRDefault="00EA6317" w:rsidP="0027345A">
      <w:pPr>
        <w:pStyle w:val="NumberedMaterial"/>
        <w:numPr>
          <w:ilvl w:val="1"/>
          <w:numId w:val="3"/>
        </w:numPr>
      </w:pPr>
      <w:r w:rsidRPr="009214A5">
        <w:t>HARDWARE SCHEDULE</w:t>
      </w:r>
    </w:p>
    <w:p w14:paraId="3F51F42E" w14:textId="77777777" w:rsidR="00EA6317" w:rsidRPr="009214A5" w:rsidRDefault="00EA6317" w:rsidP="0027345A">
      <w:pPr>
        <w:pStyle w:val="NumberedMaterial"/>
        <w:numPr>
          <w:ilvl w:val="2"/>
          <w:numId w:val="3"/>
        </w:numPr>
      </w:pPr>
      <w:r w:rsidRPr="009214A5">
        <w:t>Refer to Door Schedule and previously listed instructions for related information concerning following hardware groups.</w:t>
      </w:r>
    </w:p>
    <w:p w14:paraId="46114FF8" w14:textId="77777777" w:rsidR="00EA6317" w:rsidRPr="009214A5" w:rsidRDefault="00EA6317" w:rsidP="00EA6317">
      <w:pPr>
        <w:pStyle w:val="Note"/>
      </w:pPr>
      <w:r w:rsidRPr="009214A5">
        <w:t>Prepare a hardware schedule.</w:t>
      </w:r>
    </w:p>
    <w:p w14:paraId="2135ACF8" w14:textId="77777777" w:rsidR="00EA6317" w:rsidRPr="0027345A" w:rsidRDefault="00EA6317" w:rsidP="0027345A">
      <w:pPr>
        <w:pStyle w:val="NumberedMaterial"/>
        <w:rPr>
          <w:u w:val="single"/>
        </w:rPr>
      </w:pPr>
      <w:r w:rsidRPr="0027345A">
        <w:rPr>
          <w:u w:val="single"/>
        </w:rPr>
        <w:t>EXECUTION</w:t>
      </w:r>
    </w:p>
    <w:p w14:paraId="233971B3" w14:textId="77777777" w:rsidR="00EA6317" w:rsidRPr="009214A5" w:rsidRDefault="00EA6317" w:rsidP="0027345A">
      <w:pPr>
        <w:pStyle w:val="NumberedMaterial"/>
        <w:numPr>
          <w:ilvl w:val="1"/>
          <w:numId w:val="3"/>
        </w:numPr>
      </w:pPr>
      <w:r w:rsidRPr="009214A5">
        <w:t>PREPARATORY WORK</w:t>
      </w:r>
    </w:p>
    <w:p w14:paraId="6DCB9E11" w14:textId="77777777" w:rsidR="00EA6317" w:rsidRPr="009214A5" w:rsidRDefault="00EA6317" w:rsidP="0027345A">
      <w:pPr>
        <w:pStyle w:val="NumberedMaterial"/>
        <w:numPr>
          <w:ilvl w:val="2"/>
          <w:numId w:val="3"/>
        </w:numPr>
      </w:pPr>
      <w:r w:rsidRPr="009214A5">
        <w:t xml:space="preserve">Inspection: Prior to all </w:t>
      </w:r>
      <w:r w:rsidR="00984F9C">
        <w:t>Work</w:t>
      </w:r>
      <w:r w:rsidRPr="009214A5">
        <w:t xml:space="preserve"> of this section, carefully inspect the </w:t>
      </w:r>
      <w:r w:rsidR="00984F9C">
        <w:t>Work</w:t>
      </w:r>
      <w:r w:rsidRPr="009214A5">
        <w:t xml:space="preserve"> of all other trades and verify that all such </w:t>
      </w:r>
      <w:r w:rsidR="00984F9C">
        <w:t>Work</w:t>
      </w:r>
      <w:r w:rsidRPr="009214A5">
        <w:t xml:space="preserve"> is complete to the point where this </w:t>
      </w:r>
      <w:r w:rsidR="00984F9C">
        <w:t>Work</w:t>
      </w:r>
      <w:r w:rsidRPr="009214A5">
        <w:t xml:space="preserve"> may properly commence.</w:t>
      </w:r>
    </w:p>
    <w:p w14:paraId="377BDB4D" w14:textId="77777777" w:rsidR="00EA6317" w:rsidRPr="009214A5" w:rsidRDefault="00EA6317" w:rsidP="0027345A">
      <w:pPr>
        <w:pStyle w:val="NumberedMaterial"/>
        <w:numPr>
          <w:ilvl w:val="2"/>
          <w:numId w:val="3"/>
        </w:numPr>
      </w:pPr>
      <w:r w:rsidRPr="009214A5">
        <w:t>Discrepancies: In the event of a discrepancy, do not proceed until resolved by the Engineer.</w:t>
      </w:r>
    </w:p>
    <w:p w14:paraId="2598ECD2" w14:textId="77777777" w:rsidR="00EA6317" w:rsidRPr="009214A5" w:rsidRDefault="00EA6317" w:rsidP="0027345A">
      <w:pPr>
        <w:pStyle w:val="NumberedMaterial"/>
        <w:numPr>
          <w:ilvl w:val="1"/>
          <w:numId w:val="3"/>
        </w:numPr>
      </w:pPr>
      <w:r w:rsidRPr="009214A5">
        <w:t>INSTALLATION</w:t>
      </w:r>
    </w:p>
    <w:p w14:paraId="76C1F194" w14:textId="77777777" w:rsidR="00EA6317" w:rsidRPr="009214A5" w:rsidRDefault="00EA6317" w:rsidP="0027345A">
      <w:pPr>
        <w:pStyle w:val="NumberedMaterial"/>
        <w:numPr>
          <w:ilvl w:val="2"/>
          <w:numId w:val="3"/>
        </w:numPr>
      </w:pPr>
      <w:r w:rsidRPr="009214A5">
        <w:t>General:</w:t>
      </w:r>
    </w:p>
    <w:p w14:paraId="095DAAF0" w14:textId="77777777" w:rsidR="00EA6317" w:rsidRPr="009214A5" w:rsidRDefault="00EA6317" w:rsidP="0027345A">
      <w:pPr>
        <w:pStyle w:val="NumberedMaterial"/>
        <w:numPr>
          <w:ilvl w:val="3"/>
          <w:numId w:val="3"/>
        </w:numPr>
      </w:pPr>
      <w:r w:rsidRPr="009214A5">
        <w:t>Locate hardware strictly in accordance with the hardware manufacturer’s printed instructions.</w:t>
      </w:r>
    </w:p>
    <w:p w14:paraId="69736984" w14:textId="77777777" w:rsidR="00EA6317" w:rsidRPr="009214A5" w:rsidRDefault="00EA6317" w:rsidP="0027345A">
      <w:pPr>
        <w:pStyle w:val="NumberedMaterial"/>
        <w:numPr>
          <w:ilvl w:val="3"/>
          <w:numId w:val="3"/>
        </w:numPr>
      </w:pPr>
      <w:r w:rsidRPr="009214A5">
        <w:t>Mortise doors as required before painting. Remove locks and latches until painting is done, then reinstall.</w:t>
      </w:r>
    </w:p>
    <w:p w14:paraId="0BA3CCDD" w14:textId="77777777" w:rsidR="00EA6317" w:rsidRPr="009214A5" w:rsidRDefault="00EA6317" w:rsidP="0027345A">
      <w:pPr>
        <w:pStyle w:val="NumberedMaterial"/>
        <w:numPr>
          <w:ilvl w:val="3"/>
          <w:numId w:val="3"/>
        </w:numPr>
      </w:pPr>
      <w:r w:rsidRPr="009214A5">
        <w:t>Cover and protect exposed surfaces of hardware in an approved manner during installation and construction operations to avoid damage to finishes.</w:t>
      </w:r>
    </w:p>
    <w:p w14:paraId="25F700F2" w14:textId="1B178F13" w:rsidR="00EA6317" w:rsidRPr="009214A5" w:rsidRDefault="00EA6317" w:rsidP="0027345A">
      <w:pPr>
        <w:pStyle w:val="NumberedMaterial"/>
        <w:numPr>
          <w:ilvl w:val="3"/>
          <w:numId w:val="3"/>
        </w:numPr>
      </w:pPr>
      <w:r w:rsidRPr="009214A5">
        <w:t xml:space="preserve">Install all locksets with a 2-3/4 inch </w:t>
      </w:r>
      <w:del w:id="287" w:author="Hingle, Joanna" w:date="2022-06-01T22:12:00Z">
        <w:r w:rsidRPr="009214A5">
          <w:delText>back set</w:delText>
        </w:r>
      </w:del>
      <w:ins w:id="288" w:author="Hingle, Joanna" w:date="2022-06-01T22:12:00Z">
        <w:r w:rsidRPr="009214A5">
          <w:t>backset</w:t>
        </w:r>
      </w:ins>
      <w:r w:rsidRPr="009214A5">
        <w:t xml:space="preserve"> unless otherwise specified. Provide soffit shoes for all closers, parallel arm or regular style as required. The installation shall be done by skilled </w:t>
      </w:r>
      <w:del w:id="289" w:author="Hingle, Joanna" w:date="2022-06-01T22:12:00Z">
        <w:r w:rsidRPr="009214A5">
          <w:delText>workmen</w:delText>
        </w:r>
      </w:del>
      <w:ins w:id="290" w:author="Hingle, Joanna" w:date="2022-06-01T22:12:00Z">
        <w:r w:rsidR="00264D0F" w:rsidRPr="009214A5">
          <w:t>work</w:t>
        </w:r>
        <w:r w:rsidR="00264D0F">
          <w:t>ers</w:t>
        </w:r>
      </w:ins>
      <w:r w:rsidR="00264D0F" w:rsidRPr="009214A5">
        <w:t xml:space="preserve"> </w:t>
      </w:r>
      <w:r w:rsidRPr="009214A5">
        <w:t xml:space="preserve">using jigs to ensure proper alignment of the butts to permit doors to swing freely. Adjust all moving parts to operate freely at the time of final acceptance. The Contractor shall make any further adjustments required during the </w:t>
      </w:r>
      <w:r w:rsidR="00964E1C" w:rsidRPr="009214A5" w:rsidDel="000467BC">
        <w:t>one</w:t>
      </w:r>
      <w:del w:id="291" w:author="Hingle, Joanna" w:date="2022-06-01T22:12:00Z">
        <w:r w:rsidRPr="009214A5">
          <w:delText xml:space="preserve"> </w:delText>
        </w:r>
      </w:del>
      <w:ins w:id="292" w:author="Hingle, Joanna" w:date="2022-06-01T22:12:00Z">
        <w:r w:rsidR="00964E1C" w:rsidRPr="009214A5" w:rsidDel="000467BC">
          <w:t>-</w:t>
        </w:r>
      </w:ins>
      <w:r w:rsidR="00964E1C" w:rsidRPr="009214A5" w:rsidDel="000467BC">
        <w:t>year</w:t>
      </w:r>
      <w:r w:rsidR="000C532C">
        <w:t xml:space="preserve"> </w:t>
      </w:r>
      <w:del w:id="293" w:author="Hingle, Joanna" w:date="2022-06-01T22:12:00Z">
        <w:r w:rsidRPr="009214A5">
          <w:delText>guarantee</w:delText>
        </w:r>
      </w:del>
      <w:ins w:id="294" w:author="Hingle, Joanna" w:date="2022-06-01T22:12:00Z">
        <w:r w:rsidR="000535EB">
          <w:t>warranty</w:t>
        </w:r>
      </w:ins>
      <w:r w:rsidR="000535EB" w:rsidRPr="009214A5">
        <w:t xml:space="preserve"> </w:t>
      </w:r>
      <w:r w:rsidRPr="009214A5">
        <w:t>period.</w:t>
      </w:r>
    </w:p>
    <w:p w14:paraId="0FEC0268" w14:textId="77777777" w:rsidR="00EA6317" w:rsidRPr="009214A5" w:rsidRDefault="00EA6317" w:rsidP="0027345A">
      <w:pPr>
        <w:pStyle w:val="NumberedMaterial"/>
        <w:numPr>
          <w:ilvl w:val="2"/>
          <w:numId w:val="3"/>
        </w:numPr>
      </w:pPr>
      <w:r w:rsidRPr="009214A5">
        <w:t>Standard Dimensions: Unless otherwise indicated or required, locate hardware items as follows:</w:t>
      </w:r>
    </w:p>
    <w:tbl>
      <w:tblPr>
        <w:tblW w:w="0" w:type="auto"/>
        <w:tblInd w:w="2160" w:type="dxa"/>
        <w:tblBorders>
          <w:top w:val="single" w:sz="4" w:space="0" w:color="auto"/>
          <w:bottom w:val="single" w:sz="4" w:space="0" w:color="auto"/>
          <w:insideH w:val="single" w:sz="4" w:space="0" w:color="auto"/>
        </w:tblBorders>
        <w:tblLayout w:type="fixed"/>
        <w:tblLook w:val="01E0" w:firstRow="1" w:lastRow="1" w:firstColumn="1" w:lastColumn="1" w:noHBand="0" w:noVBand="0"/>
        <w:tblPrChange w:id="295" w:author="Hingle, Joanna" w:date="2022-06-01T22:12:00Z">
          <w:tblPr>
            <w:tblW w:w="0" w:type="auto"/>
            <w:tblInd w:w="2160"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PrChange>
      </w:tblPr>
      <w:tblGrid>
        <w:gridCol w:w="2700"/>
        <w:gridCol w:w="5508"/>
        <w:tblGridChange w:id="296">
          <w:tblGrid>
            <w:gridCol w:w="2700"/>
            <w:gridCol w:w="5508"/>
          </w:tblGrid>
        </w:tblGridChange>
      </w:tblGrid>
      <w:tr w:rsidR="00EA6317" w:rsidRPr="009214A5" w14:paraId="7B4D3E5B" w14:textId="77777777" w:rsidTr="005A1D43">
        <w:tc>
          <w:tcPr>
            <w:tcW w:w="2700" w:type="dxa"/>
            <w:shd w:val="clear" w:color="auto" w:fill="auto"/>
            <w:tcPrChange w:id="297" w:author="Hingle, Joanna" w:date="2022-06-01T22:12:00Z">
              <w:tcPr>
                <w:tcW w:w="2700" w:type="dxa"/>
                <w:shd w:val="clear" w:color="auto" w:fill="auto"/>
              </w:tcPr>
            </w:tcPrChange>
          </w:tcPr>
          <w:p w14:paraId="6C2515FD" w14:textId="77777777" w:rsidR="00EA6317" w:rsidRPr="009214A5" w:rsidRDefault="00EA6317" w:rsidP="005A1D43">
            <w:pPr>
              <w:spacing w:before="60" w:after="60"/>
            </w:pPr>
            <w:r w:rsidRPr="009214A5">
              <w:t>Latch and Locksets</w:t>
            </w:r>
          </w:p>
        </w:tc>
        <w:tc>
          <w:tcPr>
            <w:tcW w:w="5508" w:type="dxa"/>
            <w:shd w:val="clear" w:color="auto" w:fill="auto"/>
            <w:tcPrChange w:id="298" w:author="Hingle, Joanna" w:date="2022-06-01T22:12:00Z">
              <w:tcPr>
                <w:tcW w:w="5508" w:type="dxa"/>
                <w:shd w:val="clear" w:color="auto" w:fill="auto"/>
              </w:tcPr>
            </w:tcPrChange>
          </w:tcPr>
          <w:p w14:paraId="65C96C51" w14:textId="77777777" w:rsidR="00EA6317" w:rsidRPr="009214A5" w:rsidRDefault="00EA6317" w:rsidP="005A1D43">
            <w:pPr>
              <w:spacing w:before="60" w:after="60"/>
            </w:pPr>
            <w:r w:rsidRPr="009214A5">
              <w:t>38” finish - floor to center of knob</w:t>
            </w:r>
          </w:p>
        </w:tc>
      </w:tr>
      <w:tr w:rsidR="00EA6317" w:rsidRPr="009214A5" w14:paraId="56C38775" w14:textId="77777777" w:rsidTr="005A1D43">
        <w:tc>
          <w:tcPr>
            <w:tcW w:w="2700" w:type="dxa"/>
            <w:shd w:val="clear" w:color="auto" w:fill="auto"/>
            <w:tcPrChange w:id="299" w:author="Hingle, Joanna" w:date="2022-06-01T22:12:00Z">
              <w:tcPr>
                <w:tcW w:w="2700" w:type="dxa"/>
                <w:shd w:val="clear" w:color="auto" w:fill="auto"/>
              </w:tcPr>
            </w:tcPrChange>
          </w:tcPr>
          <w:p w14:paraId="5D5E2E94" w14:textId="77777777" w:rsidR="00EA6317" w:rsidRPr="009214A5" w:rsidRDefault="00EA6317" w:rsidP="005A1D43">
            <w:pPr>
              <w:spacing w:before="60" w:after="60"/>
            </w:pPr>
            <w:r w:rsidRPr="009214A5">
              <w:t>Dead Locks</w:t>
            </w:r>
          </w:p>
        </w:tc>
        <w:tc>
          <w:tcPr>
            <w:tcW w:w="5508" w:type="dxa"/>
            <w:shd w:val="clear" w:color="auto" w:fill="auto"/>
            <w:tcPrChange w:id="300" w:author="Hingle, Joanna" w:date="2022-06-01T22:12:00Z">
              <w:tcPr>
                <w:tcW w:w="5508" w:type="dxa"/>
                <w:shd w:val="clear" w:color="auto" w:fill="auto"/>
              </w:tcPr>
            </w:tcPrChange>
          </w:tcPr>
          <w:p w14:paraId="012DD7FC" w14:textId="77777777" w:rsidR="00EA6317" w:rsidRPr="009214A5" w:rsidRDefault="00EA6317" w:rsidP="005A1D43">
            <w:pPr>
              <w:spacing w:before="60" w:after="60"/>
            </w:pPr>
            <w:r w:rsidRPr="009214A5">
              <w:t>60” finish - floor to center of cylinder</w:t>
            </w:r>
          </w:p>
        </w:tc>
      </w:tr>
      <w:tr w:rsidR="00EA6317" w:rsidRPr="009214A5" w14:paraId="25B56558" w14:textId="77777777" w:rsidTr="005A1D43">
        <w:tc>
          <w:tcPr>
            <w:tcW w:w="2700" w:type="dxa"/>
            <w:shd w:val="clear" w:color="auto" w:fill="auto"/>
            <w:tcPrChange w:id="301" w:author="Hingle, Joanna" w:date="2022-06-01T22:12:00Z">
              <w:tcPr>
                <w:tcW w:w="2700" w:type="dxa"/>
                <w:shd w:val="clear" w:color="auto" w:fill="auto"/>
              </w:tcPr>
            </w:tcPrChange>
          </w:tcPr>
          <w:p w14:paraId="26307417" w14:textId="77777777" w:rsidR="00EA6317" w:rsidRPr="009214A5" w:rsidRDefault="00EA6317" w:rsidP="005A1D43">
            <w:pPr>
              <w:spacing w:before="60" w:after="60"/>
            </w:pPr>
            <w:r w:rsidRPr="009214A5">
              <w:t>Push Plates</w:t>
            </w:r>
          </w:p>
        </w:tc>
        <w:tc>
          <w:tcPr>
            <w:tcW w:w="5508" w:type="dxa"/>
            <w:shd w:val="clear" w:color="auto" w:fill="auto"/>
            <w:tcPrChange w:id="302" w:author="Hingle, Joanna" w:date="2022-06-01T22:12:00Z">
              <w:tcPr>
                <w:tcW w:w="5508" w:type="dxa"/>
                <w:shd w:val="clear" w:color="auto" w:fill="auto"/>
              </w:tcPr>
            </w:tcPrChange>
          </w:tcPr>
          <w:p w14:paraId="2BE25A78" w14:textId="77777777" w:rsidR="00EA6317" w:rsidRPr="009214A5" w:rsidRDefault="00EA6317" w:rsidP="005A1D43">
            <w:pPr>
              <w:spacing w:before="60" w:after="60"/>
            </w:pPr>
            <w:r w:rsidRPr="009214A5">
              <w:t>48” finish - floor to center of push plate</w:t>
            </w:r>
          </w:p>
        </w:tc>
      </w:tr>
      <w:tr w:rsidR="00EA6317" w:rsidRPr="009214A5" w14:paraId="5C620C82" w14:textId="77777777" w:rsidTr="005A1D43">
        <w:tc>
          <w:tcPr>
            <w:tcW w:w="2700" w:type="dxa"/>
            <w:shd w:val="clear" w:color="auto" w:fill="auto"/>
            <w:tcPrChange w:id="303" w:author="Hingle, Joanna" w:date="2022-06-01T22:12:00Z">
              <w:tcPr>
                <w:tcW w:w="2700" w:type="dxa"/>
                <w:shd w:val="clear" w:color="auto" w:fill="auto"/>
              </w:tcPr>
            </w:tcPrChange>
          </w:tcPr>
          <w:p w14:paraId="3AFD99D7" w14:textId="77777777" w:rsidR="00EA6317" w:rsidRPr="009214A5" w:rsidRDefault="00EA6317" w:rsidP="005A1D43">
            <w:pPr>
              <w:spacing w:before="60" w:after="60"/>
            </w:pPr>
            <w:r w:rsidRPr="009214A5">
              <w:t>Pulls (on plates)</w:t>
            </w:r>
          </w:p>
        </w:tc>
        <w:tc>
          <w:tcPr>
            <w:tcW w:w="5508" w:type="dxa"/>
            <w:shd w:val="clear" w:color="auto" w:fill="auto"/>
            <w:tcPrChange w:id="304" w:author="Hingle, Joanna" w:date="2022-06-01T22:12:00Z">
              <w:tcPr>
                <w:tcW w:w="5508" w:type="dxa"/>
                <w:shd w:val="clear" w:color="auto" w:fill="auto"/>
              </w:tcPr>
            </w:tcPrChange>
          </w:tcPr>
          <w:p w14:paraId="2E03A1C7" w14:textId="77777777" w:rsidR="00EA6317" w:rsidRPr="009214A5" w:rsidRDefault="00EA6317" w:rsidP="005A1D43">
            <w:pPr>
              <w:spacing w:before="60" w:after="60"/>
            </w:pPr>
            <w:r w:rsidRPr="009214A5">
              <w:t>42” finish - floor to center of pull</w:t>
            </w:r>
          </w:p>
        </w:tc>
      </w:tr>
      <w:tr w:rsidR="00EA6317" w:rsidRPr="009214A5" w14:paraId="6760EBCE" w14:textId="77777777" w:rsidTr="005A1D43">
        <w:tc>
          <w:tcPr>
            <w:tcW w:w="2700" w:type="dxa"/>
            <w:shd w:val="clear" w:color="auto" w:fill="auto"/>
            <w:tcPrChange w:id="305" w:author="Hingle, Joanna" w:date="2022-06-01T22:12:00Z">
              <w:tcPr>
                <w:tcW w:w="2700" w:type="dxa"/>
                <w:shd w:val="clear" w:color="auto" w:fill="auto"/>
              </w:tcPr>
            </w:tcPrChange>
          </w:tcPr>
          <w:p w14:paraId="3886C06D" w14:textId="77777777" w:rsidR="00EA6317" w:rsidRPr="009214A5" w:rsidRDefault="00EA6317" w:rsidP="005A1D43">
            <w:pPr>
              <w:spacing w:before="60" w:after="60"/>
            </w:pPr>
            <w:r w:rsidRPr="009214A5">
              <w:t>Top Hinge</w:t>
            </w:r>
          </w:p>
        </w:tc>
        <w:tc>
          <w:tcPr>
            <w:tcW w:w="5508" w:type="dxa"/>
            <w:shd w:val="clear" w:color="auto" w:fill="auto"/>
            <w:tcPrChange w:id="306" w:author="Hingle, Joanna" w:date="2022-06-01T22:12:00Z">
              <w:tcPr>
                <w:tcW w:w="5508" w:type="dxa"/>
                <w:shd w:val="clear" w:color="auto" w:fill="auto"/>
              </w:tcPr>
            </w:tcPrChange>
          </w:tcPr>
          <w:p w14:paraId="2490F056" w14:textId="77777777" w:rsidR="00EA6317" w:rsidRPr="009214A5" w:rsidRDefault="00EA6317" w:rsidP="005A1D43">
            <w:pPr>
              <w:spacing w:before="60" w:after="60"/>
            </w:pPr>
            <w:r w:rsidRPr="009214A5">
              <w:t>5” head - rabbet to top of hinge</w:t>
            </w:r>
          </w:p>
        </w:tc>
      </w:tr>
      <w:tr w:rsidR="00EA6317" w:rsidRPr="009214A5" w14:paraId="4087F190" w14:textId="77777777" w:rsidTr="005A1D43">
        <w:tc>
          <w:tcPr>
            <w:tcW w:w="2700" w:type="dxa"/>
            <w:shd w:val="clear" w:color="auto" w:fill="auto"/>
            <w:tcPrChange w:id="307" w:author="Hingle, Joanna" w:date="2022-06-01T22:12:00Z">
              <w:tcPr>
                <w:tcW w:w="2700" w:type="dxa"/>
                <w:shd w:val="clear" w:color="auto" w:fill="auto"/>
              </w:tcPr>
            </w:tcPrChange>
          </w:tcPr>
          <w:p w14:paraId="0C433281" w14:textId="77777777" w:rsidR="00EA6317" w:rsidRPr="009214A5" w:rsidRDefault="00EA6317" w:rsidP="005A1D43">
            <w:pPr>
              <w:spacing w:before="60" w:after="60"/>
            </w:pPr>
            <w:r w:rsidRPr="009214A5">
              <w:t>Bottom Hinge</w:t>
            </w:r>
          </w:p>
        </w:tc>
        <w:tc>
          <w:tcPr>
            <w:tcW w:w="5508" w:type="dxa"/>
            <w:shd w:val="clear" w:color="auto" w:fill="auto"/>
            <w:tcPrChange w:id="308" w:author="Hingle, Joanna" w:date="2022-06-01T22:12:00Z">
              <w:tcPr>
                <w:tcW w:w="5508" w:type="dxa"/>
                <w:shd w:val="clear" w:color="auto" w:fill="auto"/>
              </w:tcPr>
            </w:tcPrChange>
          </w:tcPr>
          <w:p w14:paraId="08F52B39" w14:textId="77777777" w:rsidR="00EA6317" w:rsidRPr="009214A5" w:rsidRDefault="00EA6317" w:rsidP="005A1D43">
            <w:pPr>
              <w:spacing w:before="60" w:after="60"/>
            </w:pPr>
            <w:r w:rsidRPr="009214A5">
              <w:t>10” finish - floor to bottom hinge</w:t>
            </w:r>
          </w:p>
        </w:tc>
      </w:tr>
      <w:tr w:rsidR="00EA6317" w:rsidRPr="009214A5" w14:paraId="40737CAC" w14:textId="77777777" w:rsidTr="005A1D43">
        <w:tc>
          <w:tcPr>
            <w:tcW w:w="2700" w:type="dxa"/>
            <w:shd w:val="clear" w:color="auto" w:fill="auto"/>
            <w:tcPrChange w:id="309" w:author="Hingle, Joanna" w:date="2022-06-01T22:12:00Z">
              <w:tcPr>
                <w:tcW w:w="2700" w:type="dxa"/>
                <w:shd w:val="clear" w:color="auto" w:fill="auto"/>
              </w:tcPr>
            </w:tcPrChange>
          </w:tcPr>
          <w:p w14:paraId="3A4B0292" w14:textId="77777777" w:rsidR="00EA6317" w:rsidRPr="009214A5" w:rsidRDefault="00EA6317" w:rsidP="005A1D43">
            <w:pPr>
              <w:spacing w:before="60" w:after="60"/>
            </w:pPr>
            <w:r w:rsidRPr="009214A5">
              <w:t>Center Hinge</w:t>
            </w:r>
          </w:p>
        </w:tc>
        <w:tc>
          <w:tcPr>
            <w:tcW w:w="5508" w:type="dxa"/>
            <w:shd w:val="clear" w:color="auto" w:fill="auto"/>
            <w:tcPrChange w:id="310" w:author="Hingle, Joanna" w:date="2022-06-01T22:12:00Z">
              <w:tcPr>
                <w:tcW w:w="5508" w:type="dxa"/>
                <w:shd w:val="clear" w:color="auto" w:fill="auto"/>
              </w:tcPr>
            </w:tcPrChange>
          </w:tcPr>
          <w:p w14:paraId="6AAE6C09" w14:textId="77777777" w:rsidR="00EA6317" w:rsidRPr="009214A5" w:rsidRDefault="00EA6317" w:rsidP="005A1D43">
            <w:pPr>
              <w:spacing w:before="60" w:after="60"/>
            </w:pPr>
            <w:r w:rsidRPr="009214A5">
              <w:t>equal distance between top and bottom hinges</w:t>
            </w:r>
          </w:p>
        </w:tc>
      </w:tr>
    </w:tbl>
    <w:p w14:paraId="29829F70" w14:textId="77777777" w:rsidR="00EA6317" w:rsidRPr="009214A5" w:rsidRDefault="00EA6317" w:rsidP="00EA6317"/>
    <w:p w14:paraId="132B5412" w14:textId="77777777" w:rsidR="00EA6317" w:rsidRPr="009214A5" w:rsidRDefault="00EA6317" w:rsidP="0027345A">
      <w:pPr>
        <w:pStyle w:val="NumberedMaterial"/>
        <w:numPr>
          <w:ilvl w:val="2"/>
          <w:numId w:val="3"/>
        </w:numPr>
      </w:pPr>
      <w:r w:rsidRPr="009214A5">
        <w:t>Verify all dimensions and ensure the correct installation and fit of hardware at the locations indicated on the drawings and as specified.</w:t>
      </w:r>
    </w:p>
    <w:p w14:paraId="0044FBDA" w14:textId="77777777" w:rsidR="00EA6317" w:rsidRPr="0027345A" w:rsidRDefault="00EA6317" w:rsidP="0027345A">
      <w:pPr>
        <w:pStyle w:val="NumberedMaterial"/>
        <w:rPr>
          <w:u w:val="single"/>
        </w:rPr>
      </w:pPr>
      <w:r w:rsidRPr="0027345A">
        <w:rPr>
          <w:u w:val="single"/>
        </w:rPr>
        <w:t>MEASUREMENT AND PAYMENT</w:t>
      </w:r>
    </w:p>
    <w:p w14:paraId="717E8E58" w14:textId="77777777" w:rsidR="0025210A" w:rsidRPr="009214A5" w:rsidRDefault="0025210A" w:rsidP="0027345A">
      <w:pPr>
        <w:pStyle w:val="NumberedMaterial"/>
        <w:numPr>
          <w:ilvl w:val="1"/>
          <w:numId w:val="3"/>
        </w:numPr>
      </w:pPr>
      <w:r w:rsidRPr="009214A5">
        <w:t>GENERAL</w:t>
      </w:r>
    </w:p>
    <w:p w14:paraId="1F27AFFF" w14:textId="5DB46C90" w:rsidR="00EA43B6" w:rsidRDefault="00EA43B6" w:rsidP="0027345A">
      <w:pPr>
        <w:pStyle w:val="NumberedMaterial"/>
        <w:numPr>
          <w:ilvl w:val="2"/>
          <w:numId w:val="3"/>
        </w:numPr>
      </w:pPr>
      <w:r>
        <w:t xml:space="preserve">No separate measurement or payment will be made for the </w:t>
      </w:r>
      <w:r w:rsidR="00984F9C">
        <w:t>Work</w:t>
      </w:r>
      <w:r>
        <w:t xml:space="preserve"> required by this section. The cost for this portion of the Work will be considered incidental </w:t>
      </w:r>
      <w:r w:rsidR="000C532C">
        <w:t>to, and</w:t>
      </w:r>
      <w:r>
        <w:t xml:space="preserve"> included in the payments made for the applicable bid items in the [</w:t>
      </w:r>
      <w:r w:rsidRPr="0027345A">
        <w:t>Schedule of Unit Prices</w:t>
      </w:r>
      <w:r>
        <w:t>] [</w:t>
      </w:r>
      <w:r w:rsidRPr="0027345A">
        <w:t>Lump Sum price bid for the Project</w:t>
      </w:r>
      <w:r>
        <w:t>].</w:t>
      </w:r>
    </w:p>
    <w:p w14:paraId="50978C66" w14:textId="77777777" w:rsidR="00D604F6" w:rsidRDefault="00EA6317" w:rsidP="00EA6317">
      <w:pPr>
        <w:pStyle w:val="End"/>
      </w:pPr>
      <w:r w:rsidRPr="009214A5">
        <w:t>End of Section</w:t>
      </w:r>
    </w:p>
    <w:p w14:paraId="60F1F8D3" w14:textId="77777777" w:rsidR="00576999" w:rsidRDefault="00576999" w:rsidP="00576999">
      <w:pPr>
        <w:pStyle w:val="End"/>
        <w:spacing w:before="120"/>
        <w:jc w:val="left"/>
      </w:pPr>
      <w:r>
        <w:t>Revision History:</w:t>
      </w:r>
    </w:p>
    <w:p w14:paraId="3DE39357" w14:textId="77777777" w:rsidR="00576999" w:rsidRDefault="009B621E" w:rsidP="00334D9A">
      <w:pPr>
        <w:pStyle w:val="End"/>
        <w:spacing w:before="120"/>
        <w:jc w:val="left"/>
      </w:pPr>
      <w:r>
        <w:t>05/01</w:t>
      </w:r>
      <w:r w:rsidR="00576999">
        <w:t>/2014 Conversion to 2004 CSI Numbering System</w:t>
      </w:r>
    </w:p>
    <w:p w14:paraId="5E983E88" w14:textId="77777777" w:rsidR="00652032" w:rsidRDefault="00CF6928" w:rsidP="00334D9A">
      <w:pPr>
        <w:pStyle w:val="End"/>
        <w:spacing w:before="120"/>
        <w:jc w:val="left"/>
      </w:pPr>
      <w:r w:rsidRPr="00CF6928">
        <w:t>10/15/2014 Added Sole Source and Salient Characteristics Note to Part 2</w:t>
      </w:r>
    </w:p>
    <w:p w14:paraId="11A3BDA7" w14:textId="77777777" w:rsidR="00DB0AD3" w:rsidRDefault="00380E84" w:rsidP="00334D9A">
      <w:pPr>
        <w:pStyle w:val="End"/>
        <w:spacing w:before="120"/>
        <w:jc w:val="left"/>
      </w:pPr>
      <w:r>
        <w:t>01</w:t>
      </w:r>
      <w:r w:rsidR="00EA3F5B">
        <w:t>/</w:t>
      </w:r>
      <w:r>
        <w:t>31</w:t>
      </w:r>
      <w:r w:rsidR="00FA375A">
        <w:t>/20</w:t>
      </w:r>
      <w:r>
        <w:t>18</w:t>
      </w:r>
      <w:r w:rsidR="00652032">
        <w:t xml:space="preserve"> Added Sole Source for STANLEY/BEST</w:t>
      </w:r>
      <w:r w:rsidR="00EA3F5B">
        <w:t>, added closer for airport hold rooms</w:t>
      </w:r>
      <w:r w:rsidR="00D158A8">
        <w:t>,</w:t>
      </w:r>
      <w:r w:rsidR="00652032">
        <w:t xml:space="preserve"> added key list for the airport</w:t>
      </w:r>
      <w:r w:rsidR="00D158A8">
        <w:t>, and added backing at bumpers</w:t>
      </w:r>
      <w:r w:rsidR="00652032">
        <w:t>.</w:t>
      </w:r>
    </w:p>
    <w:p w14:paraId="51AF65C4" w14:textId="71D87BC7" w:rsidR="00280AB6" w:rsidRDefault="00DB0AD3" w:rsidP="00334D9A">
      <w:pPr>
        <w:pStyle w:val="End"/>
        <w:spacing w:before="120"/>
        <w:jc w:val="left"/>
        <w:rPr>
          <w:ins w:id="311" w:author="Hingle, Joanna" w:date="2022-06-01T22:12:00Z"/>
        </w:rPr>
      </w:pPr>
      <w:r>
        <w:t xml:space="preserve">3/12/2018 Clarified STANLEY/BEST key core to be figure </w:t>
      </w:r>
      <w:r w:rsidR="007461B0">
        <w:t>eight, 7</w:t>
      </w:r>
      <w:r>
        <w:t xml:space="preserve"> pin SFIC.</w:t>
      </w:r>
      <w:del w:id="312" w:author="Hingle, Joanna" w:date="2022-06-01T22:12:00Z">
        <w:r w:rsidR="00CF6928" w:rsidRPr="00CF6928">
          <w:tab/>
        </w:r>
        <w:r w:rsidR="00CF6928" w:rsidRPr="00CF6928">
          <w:tab/>
        </w:r>
      </w:del>
    </w:p>
    <w:p w14:paraId="50DFEF96" w14:textId="77777777" w:rsidR="00CF6928" w:rsidRDefault="00280AB6" w:rsidP="00334D9A">
      <w:pPr>
        <w:pStyle w:val="End"/>
        <w:spacing w:before="120"/>
        <w:jc w:val="left"/>
        <w:rPr>
          <w:ins w:id="313" w:author="Hingle, Joanna" w:date="2022-06-01T22:12:00Z"/>
        </w:rPr>
      </w:pPr>
      <w:ins w:id="314" w:author="Hingle, Joanna" w:date="2022-06-01T22:12:00Z">
        <w:r>
          <w:t>12/3/</w:t>
        </w:r>
        <w:r w:rsidR="00C77B7B">
          <w:t>2019</w:t>
        </w:r>
        <w:r>
          <w:t xml:space="preserve"> Updated the airport key list to include Key 270 for electronic systems and FAB11 for coin boxes.  Added door hardware for restrooms.  Deleted requirement</w:t>
        </w:r>
        <w:r w:rsidR="00926BB1">
          <w:t>s</w:t>
        </w:r>
        <w:r>
          <w:t xml:space="preserve"> for six copies of submittal documents.</w:t>
        </w:r>
        <w:r w:rsidR="00CF6928" w:rsidRPr="00CF6928">
          <w:tab/>
        </w:r>
        <w:r w:rsidR="00CF6928" w:rsidRPr="00CF6928">
          <w:tab/>
        </w:r>
      </w:ins>
    </w:p>
    <w:p w14:paraId="345381D4" w14:textId="16B0DCD8" w:rsidR="000467BC" w:rsidRPr="00BC1487" w:rsidRDefault="00B67B8C" w:rsidP="000467BC">
      <w:pPr>
        <w:pStyle w:val="End"/>
        <w:spacing w:before="120"/>
        <w:jc w:val="left"/>
      </w:pPr>
      <w:ins w:id="315" w:author="Hingle, Joanna" w:date="2022-06-01T22:12:00Z">
        <w:r>
          <w:t>5/31</w:t>
        </w:r>
        <w:r w:rsidR="0084500A">
          <w:t>/2022</w:t>
        </w:r>
        <w:r w:rsidR="00544758">
          <w:t xml:space="preserve"> Added approved equals,</w:t>
        </w:r>
        <w:r w:rsidR="00EA483B">
          <w:t xml:space="preserve"> </w:t>
        </w:r>
        <w:r w:rsidR="001701F5">
          <w:t>Update BEST competition waiver date</w:t>
        </w:r>
        <w:r w:rsidR="00766CFD">
          <w:t xml:space="preserve"> to 2030</w:t>
        </w:r>
        <w:r w:rsidR="001701F5">
          <w:t xml:space="preserve">, </w:t>
        </w:r>
        <w:r w:rsidR="00A06351">
          <w:t>increased hinge requirement for b</w:t>
        </w:r>
        <w:r w:rsidR="00ED1514">
          <w:t xml:space="preserve">oarding bridge doors, </w:t>
        </w:r>
        <w:r w:rsidR="00F95EAC">
          <w:t xml:space="preserve">added power </w:t>
        </w:r>
        <w:r w:rsidR="004F4FB2">
          <w:t xml:space="preserve">door </w:t>
        </w:r>
        <w:r w:rsidR="00F95EAC">
          <w:t xml:space="preserve">openers, </w:t>
        </w:r>
        <w:r w:rsidR="00EA483B">
          <w:t>reformatted</w:t>
        </w:r>
        <w:r w:rsidR="00F95EAC">
          <w:t xml:space="preserve"> and expanded</w:t>
        </w:r>
        <w:r w:rsidR="00EA483B">
          <w:t xml:space="preserve"> key lis</w:t>
        </w:r>
        <w:r w:rsidR="000467BC">
          <w:t>t,</w:t>
        </w:r>
        <w:r w:rsidR="000F1E07">
          <w:t xml:space="preserve"> </w:t>
        </w:r>
        <w:r w:rsidR="00DD7F97">
          <w:t xml:space="preserve">clarified </w:t>
        </w:r>
        <w:r w:rsidR="009B6133">
          <w:t>Port (SEA) will provide cores for only BEST locks,</w:t>
        </w:r>
        <w:r w:rsidR="000467BC">
          <w:t xml:space="preserve"> added visual indicators locks for restrooms.</w:t>
        </w:r>
        <w:r w:rsidR="003F7D9C">
          <w:t xml:space="preserve"> </w:t>
        </w:r>
      </w:ins>
    </w:p>
    <w:sectPr w:rsidR="000467BC" w:rsidRPr="00BC1487" w:rsidSect="00970267">
      <w:headerReference w:type="default" r:id="rId15"/>
      <w:footerReference w:type="default" r:id="rId16"/>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0CC82" w14:textId="77777777" w:rsidR="00CB78DB" w:rsidRDefault="00CB78DB">
      <w:r>
        <w:separator/>
      </w:r>
    </w:p>
  </w:endnote>
  <w:endnote w:type="continuationSeparator" w:id="0">
    <w:p w14:paraId="143FEA85" w14:textId="77777777" w:rsidR="00CB78DB" w:rsidRDefault="00CB78DB">
      <w:r>
        <w:continuationSeparator/>
      </w:r>
    </w:p>
  </w:endnote>
  <w:endnote w:type="continuationNotice" w:id="1">
    <w:p w14:paraId="7DBC27CC" w14:textId="77777777" w:rsidR="00CB78DB" w:rsidRDefault="00CB78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FF493" w14:textId="6115BDC2" w:rsidR="000C532C" w:rsidRDefault="00BA4453" w:rsidP="00717CF7">
    <w:pPr>
      <w:pStyle w:val="Footer"/>
      <w:ind w:left="90"/>
      <w:pPrChange w:id="316" w:author="Hingle, Joanna" w:date="2022-06-01T22:12:00Z">
        <w:pPr>
          <w:pStyle w:val="Footer"/>
        </w:pPr>
      </w:pPrChange>
    </w:pPr>
    <w:r>
      <w:t>MC-XXXXXXX / WP</w:t>
    </w:r>
    <w:r w:rsidR="0066392D">
      <w:t xml:space="preserve"> </w:t>
    </w:r>
    <w:r>
      <w:t>#XXXXXX</w:t>
    </w:r>
    <w:r w:rsidR="00265EC2" w:rsidRPr="003E1DB8">
      <w:tab/>
    </w:r>
    <w:del w:id="317" w:author="Hingle, Joanna" w:date="2022-06-01T22:12:00Z">
      <w:r w:rsidR="00265EC2">
        <w:fldChar w:fldCharType="begin"/>
      </w:r>
      <w:r w:rsidR="00265EC2">
        <w:delInstrText xml:space="preserve">IF </w:delInstrText>
      </w:r>
      <w:r w:rsidR="00265EC2">
        <w:fldChar w:fldCharType="begin"/>
      </w:r>
      <w:r w:rsidR="00265EC2">
        <w:delInstrText xml:space="preserve"> STYLEREF "Numbered Material" \r</w:delInstrText>
      </w:r>
      <w:r w:rsidR="00265EC2">
        <w:fldChar w:fldCharType="separate"/>
      </w:r>
      <w:r w:rsidR="009D7ECF">
        <w:rPr>
          <w:noProof/>
        </w:rPr>
        <w:delInstrText>3.02C</w:delInstrText>
      </w:r>
      <w:r w:rsidR="00265EC2">
        <w:fldChar w:fldCharType="end"/>
      </w:r>
      <w:r w:rsidR="00265EC2">
        <w:delInstrText xml:space="preserve"> &lt;&gt; "Error*" "</w:delInstrText>
      </w:r>
      <w:r w:rsidR="00265EC2">
        <w:fldChar w:fldCharType="begin"/>
      </w:r>
      <w:r w:rsidR="00265EC2">
        <w:delInstrText xml:space="preserve"> STYLEREF "Numbered Material" \r </w:delInstrText>
      </w:r>
      <w:r w:rsidR="00265EC2">
        <w:fldChar w:fldCharType="separate"/>
      </w:r>
      <w:r w:rsidR="009D7ECF">
        <w:rPr>
          <w:noProof/>
        </w:rPr>
        <w:delInstrText>3.02C</w:delInstrText>
      </w:r>
      <w:r w:rsidR="00265EC2">
        <w:fldChar w:fldCharType="end"/>
      </w:r>
      <w:r w:rsidR="0027345A">
        <w:fldChar w:fldCharType="separate"/>
      </w:r>
      <w:r w:rsidR="009D7ECF">
        <w:rPr>
          <w:noProof/>
        </w:rPr>
        <w:delText>3.02C</w:delText>
      </w:r>
      <w:r w:rsidR="00265EC2">
        <w:fldChar w:fldCharType="end"/>
      </w:r>
    </w:del>
    <w:ins w:id="318" w:author="Hingle, Joanna" w:date="2022-06-01T22:12:00Z">
      <w:r w:rsidR="00265EC2">
        <w:fldChar w:fldCharType="begin"/>
      </w:r>
      <w:r w:rsidR="00265EC2">
        <w:instrText xml:space="preserve">IF </w:instrText>
      </w:r>
      <w:r w:rsidR="00265EC2">
        <w:fldChar w:fldCharType="begin"/>
      </w:r>
      <w:r w:rsidR="00265EC2">
        <w:instrText xml:space="preserve"> STYLEREF "Numbered Material" \r</w:instrText>
      </w:r>
      <w:r w:rsidR="00265EC2">
        <w:fldChar w:fldCharType="separate"/>
      </w:r>
    </w:ins>
    <w:r w:rsidR="00CD2ADB">
      <w:rPr>
        <w:noProof/>
      </w:rPr>
      <w:instrText>1.03B.4</w:instrText>
    </w:r>
    <w:ins w:id="319" w:author="Hingle, Joanna" w:date="2022-06-01T22:12:00Z">
      <w:r w:rsidR="00265EC2">
        <w:fldChar w:fldCharType="end"/>
      </w:r>
      <w:r w:rsidR="00265EC2">
        <w:instrText xml:space="preserve"> &lt;&gt; "Error*" "</w:instrText>
      </w:r>
      <w:r>
        <w:fldChar w:fldCharType="begin"/>
      </w:r>
      <w:r>
        <w:instrText>STYLEREF "Numbered Material" \r</w:instrText>
      </w:r>
      <w:r>
        <w:fldChar w:fldCharType="separate"/>
      </w:r>
    </w:ins>
    <w:r w:rsidR="00CD2ADB">
      <w:rPr>
        <w:noProof/>
      </w:rPr>
      <w:instrText>1.03B.4</w:instrText>
    </w:r>
    <w:ins w:id="320" w:author="Hingle, Joanna" w:date="2022-06-01T22:12:00Z">
      <w:r>
        <w:fldChar w:fldCharType="end"/>
      </w:r>
      <w:r w:rsidR="00265EC2">
        <w:fldChar w:fldCharType="separate"/>
      </w:r>
    </w:ins>
    <w:r w:rsidR="00CD2ADB">
      <w:rPr>
        <w:noProof/>
      </w:rPr>
      <w:t>1.03B.4</w:t>
    </w:r>
    <w:ins w:id="321" w:author="Hingle, Joanna" w:date="2022-06-01T22:12:00Z">
      <w:r w:rsidR="00265EC2">
        <w:fldChar w:fldCharType="end"/>
      </w:r>
    </w:ins>
    <w:r w:rsidR="00265EC2" w:rsidRPr="003E1DB8">
      <w:tab/>
    </w:r>
    <w:r w:rsidR="00CA18BE">
      <w:t>08 70 00</w:t>
    </w:r>
    <w:r w:rsidR="0066392D">
      <w:t>–</w:t>
    </w:r>
    <w:r w:rsidR="00265EC2" w:rsidRPr="003E1DB8">
      <w:fldChar w:fldCharType="begin"/>
    </w:r>
    <w:r w:rsidR="00265EC2" w:rsidRPr="003E1DB8">
      <w:instrText xml:space="preserve"> PAGE </w:instrText>
    </w:r>
    <w:r w:rsidR="00265EC2" w:rsidRPr="003E1DB8">
      <w:fldChar w:fldCharType="separate"/>
    </w:r>
    <w:r w:rsidR="006B5807">
      <w:rPr>
        <w:noProof/>
      </w:rPr>
      <w:t>1</w:t>
    </w:r>
    <w:r w:rsidR="00265EC2" w:rsidRPr="003E1DB8">
      <w:fldChar w:fldCharType="end"/>
    </w:r>
  </w:p>
  <w:p w14:paraId="52E94929" w14:textId="2438F00C" w:rsidR="00B044AC" w:rsidRDefault="000C532C" w:rsidP="00717CF7">
    <w:pPr>
      <w:pStyle w:val="Footer"/>
      <w:ind w:left="90"/>
      <w:pPrChange w:id="322" w:author="Hingle, Joanna" w:date="2022-06-01T22:12:00Z">
        <w:pPr>
          <w:pStyle w:val="Footer"/>
        </w:pPr>
      </w:pPrChange>
    </w:pPr>
    <w:r>
      <w:t xml:space="preserve">Rev. </w:t>
    </w:r>
    <w:del w:id="323" w:author="Hingle, Joanna" w:date="2022-06-01T22:12:00Z">
      <w:r w:rsidR="00B044AC">
        <w:delText>3/12/2018</w:delText>
      </w:r>
    </w:del>
    <w:ins w:id="324" w:author="Hingle, Joanna" w:date="2022-06-01T22:12:00Z">
      <w:r>
        <w:t>5/31</w:t>
      </w:r>
      <w:r w:rsidR="00335EFB">
        <w:t>/2022</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98507E" w14:textId="77777777" w:rsidR="00CB78DB" w:rsidRDefault="00CB78DB">
      <w:r>
        <w:separator/>
      </w:r>
    </w:p>
  </w:footnote>
  <w:footnote w:type="continuationSeparator" w:id="0">
    <w:p w14:paraId="5019806D" w14:textId="77777777" w:rsidR="00CB78DB" w:rsidRDefault="00CB78DB">
      <w:r>
        <w:continuationSeparator/>
      </w:r>
    </w:p>
  </w:footnote>
  <w:footnote w:type="continuationNotice" w:id="1">
    <w:p w14:paraId="04F7422B" w14:textId="77777777" w:rsidR="00CB78DB" w:rsidRDefault="00CB78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88FC" w14:textId="77777777" w:rsidR="00265EC2" w:rsidRDefault="00265EC2">
    <w:pPr>
      <w:pStyle w:val="Header"/>
    </w:pPr>
    <w:r>
      <w:t xml:space="preserve">DIVISION 8 - </w:t>
    </w:r>
    <w:r w:rsidR="00CA18BE">
      <w:t>OPENINGS</w:t>
    </w:r>
  </w:p>
  <w:p w14:paraId="2D952F0C" w14:textId="77777777" w:rsidR="00265EC2" w:rsidRDefault="00265EC2">
    <w:pPr>
      <w:pStyle w:val="Header"/>
    </w:pPr>
    <w:r>
      <w:t xml:space="preserve">Section </w:t>
    </w:r>
    <w:r w:rsidR="00CA18BE">
      <w:t xml:space="preserve">08 70 00 </w:t>
    </w:r>
    <w:r>
      <w:t>- Hardware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7483C"/>
    <w:multiLevelType w:val="hybridMultilevel"/>
    <w:tmpl w:val="9440E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034540"/>
    <w:multiLevelType w:val="multilevel"/>
    <w:tmpl w:val="D54C40B2"/>
    <w:lvl w:ilvl="0">
      <w:start w:val="1"/>
      <w:numFmt w:val="decimal"/>
      <w:pStyle w:val="NumberedMaterial"/>
      <w:suff w:val="nothing"/>
      <w:lvlText w:val="PART %1  "/>
      <w:lvlJc w:val="left"/>
      <w:pPr>
        <w:ind w:left="63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16cid:durableId="1682122255">
    <w:abstractNumId w:val="1"/>
  </w:num>
  <w:num w:numId="2" w16cid:durableId="2391437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1952246">
    <w:abstractNumId w:val="1"/>
  </w:num>
  <w:num w:numId="4" w16cid:durableId="1221092365">
    <w:abstractNumId w:val="1"/>
  </w:num>
  <w:num w:numId="5" w16cid:durableId="1120102610">
    <w:abstractNumId w:val="0"/>
  </w:num>
  <w:num w:numId="6" w16cid:durableId="537283609">
    <w:abstractNumId w:val="1"/>
  </w:num>
  <w:num w:numId="7" w16cid:durableId="197133751">
    <w:abstractNumId w:val="1"/>
  </w:num>
  <w:num w:numId="8" w16cid:durableId="8299493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ngle, Joanna">
    <w15:presenceInfo w15:providerId="AD" w15:userId="S::Hingle.J@portseattle.org::a51ed4ec-ec84-425d-a4da-07d5fc87e4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linkStyles/>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8eb75f3f-edde-4db5-a732-80c2f3499fea"/>
  </w:docVars>
  <w:rsids>
    <w:rsidRoot w:val="00C42FA8"/>
    <w:rsid w:val="0000000A"/>
    <w:rsid w:val="000011D9"/>
    <w:rsid w:val="00013D19"/>
    <w:rsid w:val="00015C79"/>
    <w:rsid w:val="000164E2"/>
    <w:rsid w:val="0002006F"/>
    <w:rsid w:val="0002429C"/>
    <w:rsid w:val="000254D1"/>
    <w:rsid w:val="0002600C"/>
    <w:rsid w:val="00026BA1"/>
    <w:rsid w:val="000467BC"/>
    <w:rsid w:val="000524C0"/>
    <w:rsid w:val="000535EB"/>
    <w:rsid w:val="0006543D"/>
    <w:rsid w:val="00065504"/>
    <w:rsid w:val="00070AC9"/>
    <w:rsid w:val="00076274"/>
    <w:rsid w:val="00077E82"/>
    <w:rsid w:val="00082612"/>
    <w:rsid w:val="00092896"/>
    <w:rsid w:val="00093AF6"/>
    <w:rsid w:val="00094655"/>
    <w:rsid w:val="00094CD4"/>
    <w:rsid w:val="000964F2"/>
    <w:rsid w:val="00097D55"/>
    <w:rsid w:val="000A6134"/>
    <w:rsid w:val="000B75C5"/>
    <w:rsid w:val="000B78E0"/>
    <w:rsid w:val="000C2AC6"/>
    <w:rsid w:val="000C532C"/>
    <w:rsid w:val="000D0CC4"/>
    <w:rsid w:val="000E099F"/>
    <w:rsid w:val="000E23AD"/>
    <w:rsid w:val="000E2B60"/>
    <w:rsid w:val="000E376B"/>
    <w:rsid w:val="000E6442"/>
    <w:rsid w:val="000F1E07"/>
    <w:rsid w:val="000F4CEF"/>
    <w:rsid w:val="00105C84"/>
    <w:rsid w:val="00111D7E"/>
    <w:rsid w:val="00121D31"/>
    <w:rsid w:val="00150F64"/>
    <w:rsid w:val="00151D55"/>
    <w:rsid w:val="00151E8D"/>
    <w:rsid w:val="001548E4"/>
    <w:rsid w:val="00154BE1"/>
    <w:rsid w:val="00156407"/>
    <w:rsid w:val="001565C6"/>
    <w:rsid w:val="001664AB"/>
    <w:rsid w:val="001701F5"/>
    <w:rsid w:val="0017402D"/>
    <w:rsid w:val="00175B58"/>
    <w:rsid w:val="001803FC"/>
    <w:rsid w:val="0018406B"/>
    <w:rsid w:val="00187673"/>
    <w:rsid w:val="00191C59"/>
    <w:rsid w:val="00195384"/>
    <w:rsid w:val="001A2967"/>
    <w:rsid w:val="001A5567"/>
    <w:rsid w:val="001A7D54"/>
    <w:rsid w:val="001B3B1A"/>
    <w:rsid w:val="001C3795"/>
    <w:rsid w:val="001C6D1D"/>
    <w:rsid w:val="001C7CED"/>
    <w:rsid w:val="001D4B39"/>
    <w:rsid w:val="001E0CD0"/>
    <w:rsid w:val="00201B41"/>
    <w:rsid w:val="00202621"/>
    <w:rsid w:val="002103E7"/>
    <w:rsid w:val="00211034"/>
    <w:rsid w:val="00211A05"/>
    <w:rsid w:val="00224D14"/>
    <w:rsid w:val="00225C71"/>
    <w:rsid w:val="00231EFF"/>
    <w:rsid w:val="00233007"/>
    <w:rsid w:val="002335F9"/>
    <w:rsid w:val="00236DA1"/>
    <w:rsid w:val="00237D4D"/>
    <w:rsid w:val="002458E3"/>
    <w:rsid w:val="00247C49"/>
    <w:rsid w:val="0025210A"/>
    <w:rsid w:val="002612B5"/>
    <w:rsid w:val="002647A7"/>
    <w:rsid w:val="00264D0F"/>
    <w:rsid w:val="00265D71"/>
    <w:rsid w:val="00265EC2"/>
    <w:rsid w:val="002727A7"/>
    <w:rsid w:val="0027345A"/>
    <w:rsid w:val="00280AB6"/>
    <w:rsid w:val="002842FC"/>
    <w:rsid w:val="002A3114"/>
    <w:rsid w:val="002B1F50"/>
    <w:rsid w:val="002B6603"/>
    <w:rsid w:val="002C2D86"/>
    <w:rsid w:val="002C391B"/>
    <w:rsid w:val="002C520B"/>
    <w:rsid w:val="002D3278"/>
    <w:rsid w:val="002E585D"/>
    <w:rsid w:val="002F43D2"/>
    <w:rsid w:val="002F4FD7"/>
    <w:rsid w:val="003065A2"/>
    <w:rsid w:val="00307291"/>
    <w:rsid w:val="00312E76"/>
    <w:rsid w:val="00314331"/>
    <w:rsid w:val="00314744"/>
    <w:rsid w:val="00324141"/>
    <w:rsid w:val="003248B3"/>
    <w:rsid w:val="00331ED2"/>
    <w:rsid w:val="00333E7B"/>
    <w:rsid w:val="0033404D"/>
    <w:rsid w:val="00334549"/>
    <w:rsid w:val="00334D9A"/>
    <w:rsid w:val="00335EFB"/>
    <w:rsid w:val="00336953"/>
    <w:rsid w:val="00345D05"/>
    <w:rsid w:val="003512A9"/>
    <w:rsid w:val="00351A6D"/>
    <w:rsid w:val="00365288"/>
    <w:rsid w:val="00370B43"/>
    <w:rsid w:val="003777EC"/>
    <w:rsid w:val="00380E84"/>
    <w:rsid w:val="003875BC"/>
    <w:rsid w:val="003A1933"/>
    <w:rsid w:val="003A19A7"/>
    <w:rsid w:val="003B1EA4"/>
    <w:rsid w:val="003B39F7"/>
    <w:rsid w:val="003C549E"/>
    <w:rsid w:val="003C5DA2"/>
    <w:rsid w:val="003C6B19"/>
    <w:rsid w:val="003D2F76"/>
    <w:rsid w:val="003D5893"/>
    <w:rsid w:val="003E54AF"/>
    <w:rsid w:val="003F7D9C"/>
    <w:rsid w:val="00400D3B"/>
    <w:rsid w:val="00402969"/>
    <w:rsid w:val="00410DF5"/>
    <w:rsid w:val="00417DB8"/>
    <w:rsid w:val="004211E7"/>
    <w:rsid w:val="004215A6"/>
    <w:rsid w:val="00437758"/>
    <w:rsid w:val="00446424"/>
    <w:rsid w:val="00452878"/>
    <w:rsid w:val="00457275"/>
    <w:rsid w:val="00470446"/>
    <w:rsid w:val="00473417"/>
    <w:rsid w:val="0047381B"/>
    <w:rsid w:val="00473F60"/>
    <w:rsid w:val="00491478"/>
    <w:rsid w:val="004945D2"/>
    <w:rsid w:val="004A15B5"/>
    <w:rsid w:val="004A35DB"/>
    <w:rsid w:val="004A4BC3"/>
    <w:rsid w:val="004A5383"/>
    <w:rsid w:val="004A5CB8"/>
    <w:rsid w:val="004C0377"/>
    <w:rsid w:val="004D1D8E"/>
    <w:rsid w:val="004D535F"/>
    <w:rsid w:val="004D78A3"/>
    <w:rsid w:val="004E0569"/>
    <w:rsid w:val="004E05CB"/>
    <w:rsid w:val="004E0917"/>
    <w:rsid w:val="004E2614"/>
    <w:rsid w:val="004F4D49"/>
    <w:rsid w:val="004F4FB2"/>
    <w:rsid w:val="004F6305"/>
    <w:rsid w:val="004F6EB2"/>
    <w:rsid w:val="00507959"/>
    <w:rsid w:val="00514C71"/>
    <w:rsid w:val="00522E30"/>
    <w:rsid w:val="0052592F"/>
    <w:rsid w:val="0053546A"/>
    <w:rsid w:val="0053667C"/>
    <w:rsid w:val="00536B86"/>
    <w:rsid w:val="005424A8"/>
    <w:rsid w:val="00544758"/>
    <w:rsid w:val="00563B71"/>
    <w:rsid w:val="00564A0A"/>
    <w:rsid w:val="00565CFB"/>
    <w:rsid w:val="005668F7"/>
    <w:rsid w:val="00571E20"/>
    <w:rsid w:val="00572062"/>
    <w:rsid w:val="00575AB2"/>
    <w:rsid w:val="00576999"/>
    <w:rsid w:val="00577D12"/>
    <w:rsid w:val="00580DFD"/>
    <w:rsid w:val="00582D84"/>
    <w:rsid w:val="00591BB9"/>
    <w:rsid w:val="00592922"/>
    <w:rsid w:val="00597580"/>
    <w:rsid w:val="005A1D43"/>
    <w:rsid w:val="005A38C3"/>
    <w:rsid w:val="005B4C97"/>
    <w:rsid w:val="005B4F20"/>
    <w:rsid w:val="005C708D"/>
    <w:rsid w:val="005D11DF"/>
    <w:rsid w:val="005D5D31"/>
    <w:rsid w:val="005D73E4"/>
    <w:rsid w:val="005E07D7"/>
    <w:rsid w:val="005F38CB"/>
    <w:rsid w:val="0060052E"/>
    <w:rsid w:val="00604C58"/>
    <w:rsid w:val="00610439"/>
    <w:rsid w:val="00612EBC"/>
    <w:rsid w:val="00616666"/>
    <w:rsid w:val="00624565"/>
    <w:rsid w:val="00632402"/>
    <w:rsid w:val="00642998"/>
    <w:rsid w:val="00647B3C"/>
    <w:rsid w:val="00652032"/>
    <w:rsid w:val="0065687B"/>
    <w:rsid w:val="006605D3"/>
    <w:rsid w:val="0066392D"/>
    <w:rsid w:val="00671CC4"/>
    <w:rsid w:val="00677361"/>
    <w:rsid w:val="006829DC"/>
    <w:rsid w:val="0068560F"/>
    <w:rsid w:val="006877F5"/>
    <w:rsid w:val="006A2AD8"/>
    <w:rsid w:val="006A344A"/>
    <w:rsid w:val="006A6FDE"/>
    <w:rsid w:val="006B5807"/>
    <w:rsid w:val="006B6797"/>
    <w:rsid w:val="006E2C28"/>
    <w:rsid w:val="006E443E"/>
    <w:rsid w:val="006E4A92"/>
    <w:rsid w:val="006E5211"/>
    <w:rsid w:val="006F13BE"/>
    <w:rsid w:val="006F576F"/>
    <w:rsid w:val="006F7CEB"/>
    <w:rsid w:val="00705A47"/>
    <w:rsid w:val="00706849"/>
    <w:rsid w:val="0071744F"/>
    <w:rsid w:val="00717CF7"/>
    <w:rsid w:val="0073375F"/>
    <w:rsid w:val="00734EF1"/>
    <w:rsid w:val="00740983"/>
    <w:rsid w:val="007417BE"/>
    <w:rsid w:val="007423F6"/>
    <w:rsid w:val="00744C4B"/>
    <w:rsid w:val="007461B0"/>
    <w:rsid w:val="00756A67"/>
    <w:rsid w:val="00764F5A"/>
    <w:rsid w:val="00766CFD"/>
    <w:rsid w:val="00767128"/>
    <w:rsid w:val="00770317"/>
    <w:rsid w:val="00773DB6"/>
    <w:rsid w:val="0077535D"/>
    <w:rsid w:val="00781D2B"/>
    <w:rsid w:val="00783FE1"/>
    <w:rsid w:val="00785D96"/>
    <w:rsid w:val="0079185F"/>
    <w:rsid w:val="007945BE"/>
    <w:rsid w:val="00795CCA"/>
    <w:rsid w:val="007A59F6"/>
    <w:rsid w:val="007B50A4"/>
    <w:rsid w:val="007B7B1D"/>
    <w:rsid w:val="007C0F81"/>
    <w:rsid w:val="007C23C3"/>
    <w:rsid w:val="007C2A8D"/>
    <w:rsid w:val="007D6BAF"/>
    <w:rsid w:val="007E2964"/>
    <w:rsid w:val="007E4839"/>
    <w:rsid w:val="007E719F"/>
    <w:rsid w:val="007F2C4A"/>
    <w:rsid w:val="007F2FBB"/>
    <w:rsid w:val="00800618"/>
    <w:rsid w:val="008016F6"/>
    <w:rsid w:val="00807813"/>
    <w:rsid w:val="00813C7A"/>
    <w:rsid w:val="008331E9"/>
    <w:rsid w:val="0084500A"/>
    <w:rsid w:val="008461E8"/>
    <w:rsid w:val="0085076C"/>
    <w:rsid w:val="0085165C"/>
    <w:rsid w:val="00857FF8"/>
    <w:rsid w:val="00877EB5"/>
    <w:rsid w:val="008879D1"/>
    <w:rsid w:val="008919B0"/>
    <w:rsid w:val="0089278D"/>
    <w:rsid w:val="00893A11"/>
    <w:rsid w:val="00893A74"/>
    <w:rsid w:val="008A5E37"/>
    <w:rsid w:val="008A7237"/>
    <w:rsid w:val="008B3EF4"/>
    <w:rsid w:val="008B522B"/>
    <w:rsid w:val="008E0676"/>
    <w:rsid w:val="008E1487"/>
    <w:rsid w:val="008F513A"/>
    <w:rsid w:val="008F60BF"/>
    <w:rsid w:val="008F613C"/>
    <w:rsid w:val="008F7356"/>
    <w:rsid w:val="00902D48"/>
    <w:rsid w:val="0090599A"/>
    <w:rsid w:val="00912CF9"/>
    <w:rsid w:val="009214A5"/>
    <w:rsid w:val="00926BB1"/>
    <w:rsid w:val="00933060"/>
    <w:rsid w:val="009353FD"/>
    <w:rsid w:val="00936759"/>
    <w:rsid w:val="00937B05"/>
    <w:rsid w:val="00940AEB"/>
    <w:rsid w:val="0094249C"/>
    <w:rsid w:val="00944FE9"/>
    <w:rsid w:val="00950676"/>
    <w:rsid w:val="0095124E"/>
    <w:rsid w:val="0095217A"/>
    <w:rsid w:val="00962CA4"/>
    <w:rsid w:val="00964E1C"/>
    <w:rsid w:val="00966690"/>
    <w:rsid w:val="00970267"/>
    <w:rsid w:val="0098055A"/>
    <w:rsid w:val="009827D2"/>
    <w:rsid w:val="00984F9C"/>
    <w:rsid w:val="00993071"/>
    <w:rsid w:val="009943AE"/>
    <w:rsid w:val="00994455"/>
    <w:rsid w:val="00995BD3"/>
    <w:rsid w:val="009B1B39"/>
    <w:rsid w:val="009B3FEF"/>
    <w:rsid w:val="009B4EC0"/>
    <w:rsid w:val="009B6133"/>
    <w:rsid w:val="009B621E"/>
    <w:rsid w:val="009B7D32"/>
    <w:rsid w:val="009C0195"/>
    <w:rsid w:val="009D7ECF"/>
    <w:rsid w:val="009E1D05"/>
    <w:rsid w:val="009E26CC"/>
    <w:rsid w:val="009E3DAB"/>
    <w:rsid w:val="009E55DB"/>
    <w:rsid w:val="009F1D5E"/>
    <w:rsid w:val="009F3A2B"/>
    <w:rsid w:val="009F52D3"/>
    <w:rsid w:val="009F6894"/>
    <w:rsid w:val="00A06351"/>
    <w:rsid w:val="00A127E3"/>
    <w:rsid w:val="00A16E82"/>
    <w:rsid w:val="00A22DDE"/>
    <w:rsid w:val="00A32096"/>
    <w:rsid w:val="00A32DB2"/>
    <w:rsid w:val="00A45017"/>
    <w:rsid w:val="00A51D75"/>
    <w:rsid w:val="00A653D2"/>
    <w:rsid w:val="00A65CF9"/>
    <w:rsid w:val="00A677CF"/>
    <w:rsid w:val="00A67FB8"/>
    <w:rsid w:val="00A71864"/>
    <w:rsid w:val="00A7278F"/>
    <w:rsid w:val="00A7309B"/>
    <w:rsid w:val="00A8010B"/>
    <w:rsid w:val="00A824F7"/>
    <w:rsid w:val="00A855D2"/>
    <w:rsid w:val="00A85CA0"/>
    <w:rsid w:val="00AA252D"/>
    <w:rsid w:val="00AA6224"/>
    <w:rsid w:val="00AB12B1"/>
    <w:rsid w:val="00AB37B9"/>
    <w:rsid w:val="00AB44B7"/>
    <w:rsid w:val="00AB4A31"/>
    <w:rsid w:val="00AB5D7B"/>
    <w:rsid w:val="00AC0242"/>
    <w:rsid w:val="00AC519F"/>
    <w:rsid w:val="00AC682C"/>
    <w:rsid w:val="00AD102D"/>
    <w:rsid w:val="00AD1C88"/>
    <w:rsid w:val="00AD2244"/>
    <w:rsid w:val="00AD39BB"/>
    <w:rsid w:val="00AD427A"/>
    <w:rsid w:val="00AD4303"/>
    <w:rsid w:val="00AD5797"/>
    <w:rsid w:val="00AF5911"/>
    <w:rsid w:val="00B02D72"/>
    <w:rsid w:val="00B044AC"/>
    <w:rsid w:val="00B066F8"/>
    <w:rsid w:val="00B070B4"/>
    <w:rsid w:val="00B223EC"/>
    <w:rsid w:val="00B250C2"/>
    <w:rsid w:val="00B25584"/>
    <w:rsid w:val="00B26654"/>
    <w:rsid w:val="00B43AAC"/>
    <w:rsid w:val="00B508BA"/>
    <w:rsid w:val="00B51F4A"/>
    <w:rsid w:val="00B5613F"/>
    <w:rsid w:val="00B56214"/>
    <w:rsid w:val="00B62F8A"/>
    <w:rsid w:val="00B655FD"/>
    <w:rsid w:val="00B67B8C"/>
    <w:rsid w:val="00B7395B"/>
    <w:rsid w:val="00B75CBB"/>
    <w:rsid w:val="00B77125"/>
    <w:rsid w:val="00B80EC6"/>
    <w:rsid w:val="00B90503"/>
    <w:rsid w:val="00B97D45"/>
    <w:rsid w:val="00BA4453"/>
    <w:rsid w:val="00BA784D"/>
    <w:rsid w:val="00BC0C26"/>
    <w:rsid w:val="00BC1487"/>
    <w:rsid w:val="00BC4864"/>
    <w:rsid w:val="00BC497E"/>
    <w:rsid w:val="00BC6426"/>
    <w:rsid w:val="00BD1ED3"/>
    <w:rsid w:val="00BE2B0D"/>
    <w:rsid w:val="00BE3A36"/>
    <w:rsid w:val="00BE6948"/>
    <w:rsid w:val="00BF1566"/>
    <w:rsid w:val="00BF5D76"/>
    <w:rsid w:val="00BF791F"/>
    <w:rsid w:val="00C015E8"/>
    <w:rsid w:val="00C01AC0"/>
    <w:rsid w:val="00C031CC"/>
    <w:rsid w:val="00C03277"/>
    <w:rsid w:val="00C03D6D"/>
    <w:rsid w:val="00C051F8"/>
    <w:rsid w:val="00C14867"/>
    <w:rsid w:val="00C14F6E"/>
    <w:rsid w:val="00C157B1"/>
    <w:rsid w:val="00C36D9B"/>
    <w:rsid w:val="00C40DA0"/>
    <w:rsid w:val="00C42FA8"/>
    <w:rsid w:val="00C43EE5"/>
    <w:rsid w:val="00C47BAF"/>
    <w:rsid w:val="00C64E2B"/>
    <w:rsid w:val="00C7252B"/>
    <w:rsid w:val="00C77B7B"/>
    <w:rsid w:val="00C81A84"/>
    <w:rsid w:val="00C860C5"/>
    <w:rsid w:val="00C95419"/>
    <w:rsid w:val="00CA18BE"/>
    <w:rsid w:val="00CA1999"/>
    <w:rsid w:val="00CA2D4B"/>
    <w:rsid w:val="00CA6694"/>
    <w:rsid w:val="00CB03D4"/>
    <w:rsid w:val="00CB0FEE"/>
    <w:rsid w:val="00CB2886"/>
    <w:rsid w:val="00CB359A"/>
    <w:rsid w:val="00CB7210"/>
    <w:rsid w:val="00CB78DB"/>
    <w:rsid w:val="00CC78E3"/>
    <w:rsid w:val="00CD041C"/>
    <w:rsid w:val="00CD2ADB"/>
    <w:rsid w:val="00CD3293"/>
    <w:rsid w:val="00CE165A"/>
    <w:rsid w:val="00CF39B5"/>
    <w:rsid w:val="00CF6928"/>
    <w:rsid w:val="00D02486"/>
    <w:rsid w:val="00D10BF5"/>
    <w:rsid w:val="00D15448"/>
    <w:rsid w:val="00D158A8"/>
    <w:rsid w:val="00D40987"/>
    <w:rsid w:val="00D42B26"/>
    <w:rsid w:val="00D43E38"/>
    <w:rsid w:val="00D52E16"/>
    <w:rsid w:val="00D604F6"/>
    <w:rsid w:val="00D63923"/>
    <w:rsid w:val="00D6619E"/>
    <w:rsid w:val="00D71F8C"/>
    <w:rsid w:val="00D7503B"/>
    <w:rsid w:val="00D76A8B"/>
    <w:rsid w:val="00D81327"/>
    <w:rsid w:val="00D82C62"/>
    <w:rsid w:val="00D835D6"/>
    <w:rsid w:val="00DA19D0"/>
    <w:rsid w:val="00DA39A5"/>
    <w:rsid w:val="00DB0AD3"/>
    <w:rsid w:val="00DB1070"/>
    <w:rsid w:val="00DB79E9"/>
    <w:rsid w:val="00DC21B1"/>
    <w:rsid w:val="00DC2964"/>
    <w:rsid w:val="00DC6D4F"/>
    <w:rsid w:val="00DC7102"/>
    <w:rsid w:val="00DD341E"/>
    <w:rsid w:val="00DD3AC4"/>
    <w:rsid w:val="00DD7F97"/>
    <w:rsid w:val="00DE36D2"/>
    <w:rsid w:val="00DE3845"/>
    <w:rsid w:val="00DE52D4"/>
    <w:rsid w:val="00DE69C9"/>
    <w:rsid w:val="00DF09C8"/>
    <w:rsid w:val="00DF1091"/>
    <w:rsid w:val="00DF6176"/>
    <w:rsid w:val="00DF6F25"/>
    <w:rsid w:val="00E0000C"/>
    <w:rsid w:val="00E050D8"/>
    <w:rsid w:val="00E12045"/>
    <w:rsid w:val="00E167AA"/>
    <w:rsid w:val="00E17AE1"/>
    <w:rsid w:val="00E21BBA"/>
    <w:rsid w:val="00E377AB"/>
    <w:rsid w:val="00E43D1C"/>
    <w:rsid w:val="00E43E77"/>
    <w:rsid w:val="00E525D9"/>
    <w:rsid w:val="00E5662E"/>
    <w:rsid w:val="00E62276"/>
    <w:rsid w:val="00E80FCB"/>
    <w:rsid w:val="00E82D0E"/>
    <w:rsid w:val="00E97451"/>
    <w:rsid w:val="00EA1311"/>
    <w:rsid w:val="00EA15DA"/>
    <w:rsid w:val="00EA3F5B"/>
    <w:rsid w:val="00EA43B6"/>
    <w:rsid w:val="00EA483B"/>
    <w:rsid w:val="00EA59D6"/>
    <w:rsid w:val="00EA6317"/>
    <w:rsid w:val="00EA7915"/>
    <w:rsid w:val="00EB0642"/>
    <w:rsid w:val="00EB2B06"/>
    <w:rsid w:val="00EB392D"/>
    <w:rsid w:val="00EB7549"/>
    <w:rsid w:val="00ED1514"/>
    <w:rsid w:val="00ED355D"/>
    <w:rsid w:val="00ED3A4E"/>
    <w:rsid w:val="00ED41FA"/>
    <w:rsid w:val="00EE1314"/>
    <w:rsid w:val="00EF53A7"/>
    <w:rsid w:val="00F00AE3"/>
    <w:rsid w:val="00F02001"/>
    <w:rsid w:val="00F03784"/>
    <w:rsid w:val="00F03A68"/>
    <w:rsid w:val="00F048B9"/>
    <w:rsid w:val="00F12D13"/>
    <w:rsid w:val="00F21ABF"/>
    <w:rsid w:val="00F26B1E"/>
    <w:rsid w:val="00F3412C"/>
    <w:rsid w:val="00F35777"/>
    <w:rsid w:val="00F454C9"/>
    <w:rsid w:val="00F46BAC"/>
    <w:rsid w:val="00F510FE"/>
    <w:rsid w:val="00F512A2"/>
    <w:rsid w:val="00F51E34"/>
    <w:rsid w:val="00F56229"/>
    <w:rsid w:val="00F567E9"/>
    <w:rsid w:val="00F57947"/>
    <w:rsid w:val="00F661F4"/>
    <w:rsid w:val="00F70AB9"/>
    <w:rsid w:val="00F71392"/>
    <w:rsid w:val="00F72123"/>
    <w:rsid w:val="00F8255E"/>
    <w:rsid w:val="00F82C82"/>
    <w:rsid w:val="00F84C70"/>
    <w:rsid w:val="00F879FE"/>
    <w:rsid w:val="00F90303"/>
    <w:rsid w:val="00F93AE7"/>
    <w:rsid w:val="00F95EAC"/>
    <w:rsid w:val="00F9790F"/>
    <w:rsid w:val="00FA375A"/>
    <w:rsid w:val="00FA3ED8"/>
    <w:rsid w:val="00FB06F8"/>
    <w:rsid w:val="00FB41B9"/>
    <w:rsid w:val="00FC074E"/>
    <w:rsid w:val="00FC49A0"/>
    <w:rsid w:val="00FC6FBF"/>
    <w:rsid w:val="00FD1EB1"/>
    <w:rsid w:val="00FD23FF"/>
    <w:rsid w:val="00FD696E"/>
    <w:rsid w:val="00FE24A1"/>
    <w:rsid w:val="00FF0A83"/>
    <w:rsid w:val="00FF1AA4"/>
    <w:rsid w:val="00FF2101"/>
    <w:rsid w:val="00FF2C02"/>
    <w:rsid w:val="00FF4C49"/>
    <w:rsid w:val="00FF7621"/>
    <w:rsid w:val="076F5B65"/>
    <w:rsid w:val="165B2DCC"/>
    <w:rsid w:val="19813439"/>
    <w:rsid w:val="32C4A02C"/>
    <w:rsid w:val="48DF7004"/>
    <w:rsid w:val="4FD8634D"/>
    <w:rsid w:val="747F0827"/>
    <w:rsid w:val="7B7545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37CEE"/>
  <w15:chartTrackingRefBased/>
  <w15:docId w15:val="{4BF9AA62-C436-42F5-B2E7-9F51599E1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3F6"/>
    <w:pPr>
      <w:spacing w:after="160" w:line="259" w:lineRule="auto"/>
    </w:pPr>
    <w:rPr>
      <w:rFonts w:ascii="Calibri" w:eastAsia="Calibri" w:hAnsi="Calibri"/>
      <w:sz w:val="22"/>
      <w:szCs w:val="22"/>
    </w:rPr>
  </w:style>
  <w:style w:type="paragraph" w:styleId="Heading1">
    <w:name w:val="heading 1"/>
    <w:next w:val="Normal"/>
    <w:qFormat/>
    <w:rsid w:val="001A296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1A296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1A2967"/>
    <w:pPr>
      <w:keepLines/>
      <w:spacing w:before="240" w:after="120"/>
      <w:ind w:left="720"/>
      <w:jc w:val="center"/>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7423F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23F6"/>
  </w:style>
  <w:style w:type="paragraph" w:styleId="Header">
    <w:name w:val="header"/>
    <w:basedOn w:val="BodyText"/>
    <w:semiHidden/>
    <w:rsid w:val="001A2967"/>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1A2967"/>
    <w:pPr>
      <w:spacing w:after="120"/>
      <w:ind w:left="720"/>
    </w:pPr>
    <w:rPr>
      <w:rFonts w:ascii="Arial" w:hAnsi="Arial"/>
      <w:sz w:val="22"/>
      <w:szCs w:val="24"/>
    </w:rPr>
  </w:style>
  <w:style w:type="paragraph" w:styleId="Footer">
    <w:name w:val="footer"/>
    <w:basedOn w:val="Header"/>
    <w:semiHidden/>
    <w:rsid w:val="001A296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1A2967"/>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1A296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character" w:customStyle="1" w:styleId="NumberedMaterialChar">
    <w:name w:val="Numbered Material Char"/>
    <w:link w:val="NumberedMaterial"/>
    <w:rsid w:val="0066392D"/>
    <w:rPr>
      <w:rFonts w:ascii="Arial" w:hAnsi="Arial"/>
      <w:sz w:val="22"/>
      <w:szCs w:val="24"/>
    </w:rPr>
  </w:style>
  <w:style w:type="table" w:styleId="TableGrid">
    <w:name w:val="Table Grid"/>
    <w:basedOn w:val="TableNormal"/>
    <w:rsid w:val="001A296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1A296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table" w:customStyle="1" w:styleId="TableDefault">
    <w:name w:val="Table Default"/>
    <w:basedOn w:val="TableNormal"/>
    <w:rsid w:val="0066392D"/>
    <w:rPr>
      <w:rFonts w:ascii="Arial" w:hAnsi="Arial"/>
      <w:sz w:val="22"/>
    </w:rPr>
    <w:tblPr>
      <w:tblBorders>
        <w:top w:val="single" w:sz="4" w:space="0" w:color="auto"/>
        <w:bottom w:val="single" w:sz="4" w:space="0" w:color="auto"/>
        <w:insideH w:val="single" w:sz="4" w:space="0" w:color="auto"/>
        <w:insideV w:val="single" w:sz="4" w:space="0" w:color="auto"/>
      </w:tblBorders>
      <w:tblCellMar>
        <w:top w:w="115" w:type="dxa"/>
        <w:left w:w="115" w:type="dxa"/>
        <w:bottom w:w="115" w:type="dxa"/>
        <w:right w:w="115" w:type="dxa"/>
      </w:tblCellMar>
    </w:tblPr>
    <w:tblStylePr w:type="firstRow">
      <w:pPr>
        <w:wordWrap/>
        <w:jc w:val="center"/>
      </w:pPr>
      <w:rPr>
        <w:rFonts w:ascii="Arial" w:hAnsi="Arial"/>
        <w:b/>
        <w:caps/>
        <w:smallCaps w:val="0"/>
        <w:sz w:val="22"/>
      </w:rPr>
    </w:tblStylePr>
  </w:style>
  <w:style w:type="character" w:styleId="CommentReference">
    <w:name w:val="annotation reference"/>
    <w:rsid w:val="00893A11"/>
    <w:rPr>
      <w:sz w:val="16"/>
      <w:szCs w:val="16"/>
    </w:rPr>
  </w:style>
  <w:style w:type="paragraph" w:styleId="CommentText">
    <w:name w:val="annotation text"/>
    <w:basedOn w:val="Normal"/>
    <w:link w:val="CommentTextChar"/>
    <w:rsid w:val="00893A11"/>
    <w:rPr>
      <w:sz w:val="20"/>
    </w:rPr>
  </w:style>
  <w:style w:type="character" w:customStyle="1" w:styleId="CommentTextChar">
    <w:name w:val="Comment Text Char"/>
    <w:link w:val="CommentText"/>
    <w:rsid w:val="00893A11"/>
    <w:rPr>
      <w:rFonts w:ascii="Arial" w:hAnsi="Arial"/>
    </w:rPr>
  </w:style>
  <w:style w:type="paragraph" w:styleId="CommentSubject">
    <w:name w:val="annotation subject"/>
    <w:basedOn w:val="CommentText"/>
    <w:next w:val="CommentText"/>
    <w:link w:val="CommentSubjectChar"/>
    <w:rsid w:val="00893A11"/>
    <w:rPr>
      <w:b/>
      <w:bCs/>
    </w:rPr>
  </w:style>
  <w:style w:type="character" w:customStyle="1" w:styleId="CommentSubjectChar">
    <w:name w:val="Comment Subject Char"/>
    <w:link w:val="CommentSubject"/>
    <w:rsid w:val="00893A11"/>
    <w:rPr>
      <w:rFonts w:ascii="Arial" w:hAnsi="Arial"/>
      <w:b/>
      <w:bCs/>
    </w:rPr>
  </w:style>
  <w:style w:type="paragraph" w:styleId="BalloonText">
    <w:name w:val="Balloon Text"/>
    <w:basedOn w:val="Normal"/>
    <w:link w:val="BalloonTextChar"/>
    <w:rsid w:val="00893A11"/>
    <w:rPr>
      <w:rFonts w:ascii="Tahoma" w:hAnsi="Tahoma" w:cs="Tahoma"/>
      <w:sz w:val="16"/>
      <w:szCs w:val="16"/>
    </w:rPr>
  </w:style>
  <w:style w:type="character" w:customStyle="1" w:styleId="BalloonTextChar">
    <w:name w:val="Balloon Text Char"/>
    <w:link w:val="BalloonText"/>
    <w:rsid w:val="00893A11"/>
    <w:rPr>
      <w:rFonts w:ascii="Tahoma" w:hAnsi="Tahoma" w:cs="Tahoma"/>
      <w:sz w:val="16"/>
      <w:szCs w:val="16"/>
    </w:rPr>
  </w:style>
  <w:style w:type="paragraph" w:customStyle="1" w:styleId="NumberedMaterial">
    <w:name w:val="Numbered Material"/>
    <w:basedOn w:val="BodyText"/>
    <w:link w:val="NumberedMaterialChar"/>
    <w:qFormat/>
    <w:rsid w:val="00CD2ADB"/>
    <w:pPr>
      <w:numPr>
        <w:numId w:val="3"/>
      </w:numPr>
      <w:pPrChange w:id="0" w:author="Hingle, Joanna" w:date="2022-06-01T22:12:00Z">
        <w:pPr>
          <w:numPr>
            <w:numId w:val="1"/>
          </w:numPr>
          <w:spacing w:after="120"/>
          <w:ind w:left="630"/>
        </w:pPr>
      </w:pPrChange>
    </w:pPr>
    <w:rPr>
      <w:rPrChange w:id="0" w:author="Hingle, Joanna" w:date="2022-06-01T22:12:00Z">
        <w:rPr>
          <w:rFonts w:ascii="Arial" w:hAnsi="Arial"/>
          <w:sz w:val="22"/>
          <w:szCs w:val="24"/>
          <w:lang w:val="en-US" w:eastAsia="en-US" w:bidi="ar-SA"/>
        </w:rPr>
      </w:rPrChange>
    </w:rPr>
  </w:style>
  <w:style w:type="paragraph" w:styleId="Revision">
    <w:name w:val="Revision"/>
    <w:hidden/>
    <w:uiPriority w:val="99"/>
    <w:semiHidden/>
    <w:rsid w:val="00571E20"/>
    <w:rPr>
      <w:rFonts w:ascii="Calibri" w:eastAsia="Calibri" w:hAnsi="Calibri"/>
      <w:sz w:val="22"/>
      <w:szCs w:val="22"/>
    </w:rPr>
  </w:style>
  <w:style w:type="character" w:styleId="Hyperlink">
    <w:name w:val="Hyperlink"/>
    <w:rsid w:val="00766CFD"/>
    <w:rPr>
      <w:color w:val="0563C1"/>
      <w:u w:val="single"/>
    </w:rPr>
  </w:style>
  <w:style w:type="character" w:styleId="UnresolvedMention">
    <w:name w:val="Unresolved Mention"/>
    <w:uiPriority w:val="99"/>
    <w:semiHidden/>
    <w:unhideWhenUsed/>
    <w:rsid w:val="00766CFD"/>
    <w:rPr>
      <w:color w:val="605E5C"/>
      <w:shd w:val="clear" w:color="auto" w:fill="E1DFDD"/>
    </w:rPr>
  </w:style>
  <w:style w:type="paragraph" w:styleId="NormalWeb">
    <w:name w:val="Normal (Web)"/>
    <w:basedOn w:val="Normal"/>
    <w:uiPriority w:val="99"/>
    <w:unhideWhenUsed/>
    <w:rsid w:val="00351A6D"/>
    <w:pPr>
      <w:spacing w:before="100" w:beforeAutospacing="1" w:after="100" w:afterAutospacing="1" w:line="240" w:lineRule="auto"/>
    </w:pPr>
  </w:style>
  <w:style w:type="character" w:styleId="FollowedHyperlink">
    <w:name w:val="FollowedHyperlink"/>
    <w:rsid w:val="0076712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17061">
      <w:bodyDiv w:val="1"/>
      <w:marLeft w:val="0"/>
      <w:marRight w:val="0"/>
      <w:marTop w:val="0"/>
      <w:marBottom w:val="0"/>
      <w:divBdr>
        <w:top w:val="none" w:sz="0" w:space="0" w:color="auto"/>
        <w:left w:val="none" w:sz="0" w:space="0" w:color="auto"/>
        <w:bottom w:val="none" w:sz="0" w:space="0" w:color="auto"/>
        <w:right w:val="none" w:sz="0" w:space="0" w:color="auto"/>
      </w:divBdr>
    </w:div>
    <w:div w:id="129792395">
      <w:bodyDiv w:val="1"/>
      <w:marLeft w:val="0"/>
      <w:marRight w:val="0"/>
      <w:marTop w:val="0"/>
      <w:marBottom w:val="0"/>
      <w:divBdr>
        <w:top w:val="none" w:sz="0" w:space="0" w:color="auto"/>
        <w:left w:val="none" w:sz="0" w:space="0" w:color="auto"/>
        <w:bottom w:val="none" w:sz="0" w:space="0" w:color="auto"/>
        <w:right w:val="none" w:sz="0" w:space="0" w:color="auto"/>
      </w:divBdr>
    </w:div>
    <w:div w:id="1402095397">
      <w:bodyDiv w:val="1"/>
      <w:marLeft w:val="0"/>
      <w:marRight w:val="0"/>
      <w:marTop w:val="0"/>
      <w:marBottom w:val="0"/>
      <w:divBdr>
        <w:top w:val="none" w:sz="0" w:space="0" w:color="auto"/>
        <w:left w:val="none" w:sz="0" w:space="0" w:color="auto"/>
        <w:bottom w:val="none" w:sz="0" w:space="0" w:color="auto"/>
        <w:right w:val="none" w:sz="0" w:space="0" w:color="auto"/>
      </w:divBdr>
    </w:div>
    <w:div w:id="1564366969">
      <w:bodyDiv w:val="1"/>
      <w:marLeft w:val="0"/>
      <w:marRight w:val="0"/>
      <w:marTop w:val="0"/>
      <w:marBottom w:val="0"/>
      <w:divBdr>
        <w:top w:val="none" w:sz="0" w:space="0" w:color="auto"/>
        <w:left w:val="none" w:sz="0" w:space="0" w:color="auto"/>
        <w:bottom w:val="none" w:sz="0" w:space="0" w:color="auto"/>
        <w:right w:val="none" w:sz="0" w:space="0" w:color="auto"/>
      </w:divBdr>
    </w:div>
    <w:div w:id="1700080638">
      <w:bodyDiv w:val="1"/>
      <w:marLeft w:val="0"/>
      <w:marRight w:val="0"/>
      <w:marTop w:val="0"/>
      <w:marBottom w:val="0"/>
      <w:divBdr>
        <w:top w:val="none" w:sz="0" w:space="0" w:color="auto"/>
        <w:left w:val="none" w:sz="0" w:space="0" w:color="auto"/>
        <w:bottom w:val="none" w:sz="0" w:space="0" w:color="auto"/>
        <w:right w:val="none" w:sz="0" w:space="0" w:color="auto"/>
      </w:divBdr>
    </w:div>
    <w:div w:id="1710109614">
      <w:bodyDiv w:val="1"/>
      <w:marLeft w:val="0"/>
      <w:marRight w:val="0"/>
      <w:marTop w:val="0"/>
      <w:marBottom w:val="0"/>
      <w:divBdr>
        <w:top w:val="none" w:sz="0" w:space="0" w:color="auto"/>
        <w:left w:val="none" w:sz="0" w:space="0" w:color="auto"/>
        <w:bottom w:val="none" w:sz="0" w:space="0" w:color="auto"/>
        <w:right w:val="none" w:sz="0" w:space="0" w:color="auto"/>
      </w:divBdr>
    </w:div>
    <w:div w:id="1855722459">
      <w:bodyDiv w:val="1"/>
      <w:marLeft w:val="0"/>
      <w:marRight w:val="0"/>
      <w:marTop w:val="0"/>
      <w:marBottom w:val="0"/>
      <w:divBdr>
        <w:top w:val="none" w:sz="0" w:space="0" w:color="auto"/>
        <w:left w:val="none" w:sz="0" w:space="0" w:color="auto"/>
        <w:bottom w:val="none" w:sz="0" w:space="0" w:color="auto"/>
        <w:right w:val="none" w:sz="0" w:space="0" w:color="auto"/>
      </w:divBdr>
    </w:div>
    <w:div w:id="2062820729">
      <w:bodyDiv w:val="1"/>
      <w:marLeft w:val="0"/>
      <w:marRight w:val="0"/>
      <w:marTop w:val="0"/>
      <w:marBottom w:val="0"/>
      <w:divBdr>
        <w:top w:val="none" w:sz="0" w:space="0" w:color="auto"/>
        <w:left w:val="none" w:sz="0" w:space="0" w:color="auto"/>
        <w:bottom w:val="none" w:sz="0" w:space="0" w:color="auto"/>
        <w:right w:val="none" w:sz="0" w:space="0" w:color="auto"/>
      </w:divBdr>
    </w:div>
    <w:div w:id="21126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174AFEC4A05964DB0A81A1A6AD334A0" ma:contentTypeVersion="7" ma:contentTypeDescription="Create a new document." ma:contentTypeScope="" ma:versionID="8d6ade6ab2e850c79a89907a53760c68">
  <xsd:schema xmlns:xsd="http://www.w3.org/2001/XMLSchema" xmlns:xs="http://www.w3.org/2001/XMLSchema" xmlns:p="http://schemas.microsoft.com/office/2006/metadata/properties" xmlns:ns2="38ebf18e-1233-49aa-a114-ec1c6e46416e" xmlns:ns3="f1114d1e-880a-4002-bd8c-b07560ad3203" xmlns:ns4="7f8fc8ac-38ad-40ef-b184-614f982cce49" targetNamespace="http://schemas.microsoft.com/office/2006/metadata/properties" ma:root="true" ma:fieldsID="e5b5aaca59857bc1ccf31046330c5967" ns2:_="" ns3:_="" ns4:_="">
    <xsd:import namespace="38ebf18e-1233-49aa-a114-ec1c6e46416e"/>
    <xsd:import namespace="f1114d1e-880a-4002-bd8c-b07560ad3203"/>
    <xsd:import namespace="7f8fc8ac-38ad-40ef-b184-614f982cce49"/>
    <xsd:element name="properties">
      <xsd:complexType>
        <xsd:sequence>
          <xsd:element name="documentManagement">
            <xsd:complexType>
              <xsd:all>
                <xsd:element ref="ns2:MediaServiceMetadata" minOccurs="0"/>
                <xsd:element ref="ns2:MediaServiceFastMetadata" minOccurs="0"/>
                <xsd:element ref="ns3:SharedWithUsers" minOccurs="0"/>
                <xsd:element ref="ns4: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bf18e-1233-49aa-a114-ec1c6e4641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114d1e-880a-4002-bd8c-b07560ad320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f8fc8ac-38ad-40ef-b184-614f982cce49" elementFormDefault="qualified">
    <xsd:import namespace="http://schemas.microsoft.com/office/2006/documentManagement/types"/>
    <xsd:import namespace="http://schemas.microsoft.com/office/infopath/2007/PartnerControls"/>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LongProperties xmlns="http://schemas.microsoft.com/office/2006/metadata/longProperties"/>
</file>

<file path=customXml/item7.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353CB8-7DE4-4720-96EC-A44DC8BD7C3C}">
  <ds:schemaRefs>
    <ds:schemaRef ds:uri="http://schemas.microsoft.com/sharepoint/v3/contenttype/forms"/>
  </ds:schemaRefs>
</ds:datastoreItem>
</file>

<file path=customXml/itemProps2.xml><?xml version="1.0" encoding="utf-8"?>
<ds:datastoreItem xmlns:ds="http://schemas.openxmlformats.org/officeDocument/2006/customXml" ds:itemID="{C8312121-29B2-44F7-9BE2-8CFA83C8BE84}">
  <ds:schemaRefs>
    <ds:schemaRef ds:uri="http://schemas.openxmlformats.org/officeDocument/2006/bibliography"/>
  </ds:schemaRefs>
</ds:datastoreItem>
</file>

<file path=customXml/itemProps3.xml><?xml version="1.0" encoding="utf-8"?>
<ds:datastoreItem xmlns:ds="http://schemas.openxmlformats.org/officeDocument/2006/customXml" ds:itemID="{425E78BB-2234-4F9E-8B10-CF54D3F0A107}">
  <ds:schemaRefs>
    <ds:schemaRef ds:uri="http://schemas.microsoft.com/office/2006/metadata/longProperties"/>
  </ds:schemaRefs>
</ds:datastoreItem>
</file>

<file path=customXml/itemProps4.xml><?xml version="1.0" encoding="utf-8"?>
<ds:datastoreItem xmlns:ds="http://schemas.openxmlformats.org/officeDocument/2006/customXml" ds:itemID="{B317E565-CFE3-441D-9D9A-6E4ACB8BE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bf18e-1233-49aa-a114-ec1c6e46416e"/>
    <ds:schemaRef ds:uri="f1114d1e-880a-4002-bd8c-b07560ad3203"/>
    <ds:schemaRef ds:uri="7f8fc8ac-38ad-40ef-b184-614f982cce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11368B-E8D9-4117-BA80-4D827AA774CF}">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735F2562-765A-4122-88AC-8AE4CD11BADE}">
  <ds:schemaRefs>
    <ds:schemaRef ds:uri="http://schemas.microsoft.com/office/2006/metadata/longProperties"/>
  </ds:schemaRefs>
</ds:datastoreItem>
</file>

<file path=customXml/itemProps7.xml><?xml version="1.0" encoding="utf-8"?>
<ds:datastoreItem xmlns:ds="http://schemas.openxmlformats.org/officeDocument/2006/customXml" ds:itemID="{A020B5B4-EA2D-4DD9-B8E1-D66A1EEA71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252a6-fff0-4742-b627-ddb6d2ac043f"/>
    <ds:schemaRef ds:uri="15ed90e8-e1fe-4b87-b49c-2b87c4d22e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689E0DD0-78CF-4253-936C-0334599363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Stylesheet.dot</Template>
  <TotalTime>12</TotalTime>
  <Pages>1</Pages>
  <Words>3010</Words>
  <Characters>17160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Section 08700 - Hardware</vt:lpstr>
    </vt:vector>
  </TitlesOfParts>
  <Manager>Reza Soltani</Manager>
  <Company>Port of Seattle</Company>
  <LinksUpToDate>false</LinksUpToDate>
  <CharactersWithSpaces>20130</CharactersWithSpaces>
  <SharedDoc>false</SharedDoc>
  <HLinks>
    <vt:vector size="18" baseType="variant">
      <vt:variant>
        <vt:i4>3211329</vt:i4>
      </vt:variant>
      <vt:variant>
        <vt:i4>0</vt:i4>
      </vt:variant>
      <vt:variant>
        <vt:i4>0</vt:i4>
      </vt:variant>
      <vt:variant>
        <vt:i4>5</vt:i4>
      </vt:variant>
      <vt:variant>
        <vt:lpwstr>https://portseattle.sharepoint.com/sites/cpotracking/Lists/Competition Waiver Log/Attachments/224/CPO-6 Competition Waiver_Stanley Security BEST.pdf?web=1</vt:lpwstr>
      </vt:variant>
      <vt:variant>
        <vt:lpwstr/>
      </vt:variant>
      <vt:variant>
        <vt:i4>3670055</vt:i4>
      </vt:variant>
      <vt:variant>
        <vt:i4>3</vt:i4>
      </vt:variant>
      <vt:variant>
        <vt:i4>0</vt:i4>
      </vt:variant>
      <vt:variant>
        <vt:i4>5</vt:i4>
      </vt:variant>
      <vt:variant>
        <vt:lpwstr>https://portseattle.sharepoint.com/sites/CPOConstruction/procGuide/Product and Material Referencing Guidelines.docx</vt:lpwstr>
      </vt:variant>
      <vt:variant>
        <vt:lpwstr/>
      </vt:variant>
      <vt:variant>
        <vt:i4>3801210</vt:i4>
      </vt:variant>
      <vt:variant>
        <vt:i4>0</vt:i4>
      </vt:variant>
      <vt:variant>
        <vt:i4>0</vt:i4>
      </vt:variant>
      <vt:variant>
        <vt:i4>5</vt:i4>
      </vt:variant>
      <vt:variant>
        <vt:lpwstr>https://portseattle.sharepoint.com/sites/aml/CapitalProjLiaison/Master Specification Updates/Edits in Progress/Section_10_28_13_-_Toilet_Accessories.docx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08700 - Hardware</dc:title>
  <dc:subject>Division 8 - Doors And Windows</dc:subject>
  <dc:creator>Tracy D. Gill</dc:creator>
  <cp:keywords/>
  <cp:lastModifiedBy>Hingle, Joanna</cp:lastModifiedBy>
  <cp:revision>2</cp:revision>
  <dcterms:created xsi:type="dcterms:W3CDTF">2022-06-02T05:11:00Z</dcterms:created>
  <dcterms:modified xsi:type="dcterms:W3CDTF">2022-06-02T05:24:00Z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SKUMWAZ4QNCS-15-3086</vt:lpwstr>
  </property>
  <property fmtid="{D5CDD505-2E9C-101B-9397-08002B2CF9AE}" pid="3" name="_dlc_DocIdItemGuid">
    <vt:lpwstr>ab4b9549-2765-4c94-beed-a2140a4f5c45</vt:lpwstr>
  </property>
  <property fmtid="{D5CDD505-2E9C-101B-9397-08002B2CF9AE}" pid="4" name="_dlc_DocIdUrl">
    <vt:lpwstr>http://collab.portseattle.org/sites/ENDESIGN/QltyCntrl/_layouts/DocIdRedir.aspx?ID=SKUMWAZ4QNCS-15-3086, SKUMWAZ4QNCS-15-3086</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0x0101000174AFEC4A05964DB0A81A1A6AD334A0</vt:lpwstr>
  </property>
  <property fmtid="{D5CDD505-2E9C-101B-9397-08002B2CF9AE}" pid="8" name="display_urn:schemas-microsoft-com:office:office#Editor">
    <vt:lpwstr>Brush, Patricia</vt:lpwstr>
  </property>
  <property fmtid="{D5CDD505-2E9C-101B-9397-08002B2CF9AE}" pid="9" name="display_urn:schemas-microsoft-com:office:office#Author">
    <vt:lpwstr>Brush, Patricia</vt:lpwstr>
  </property>
</Properties>
</file>